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28D" w:rsidRPr="004D528D" w:rsidRDefault="00E510A7" w:rsidP="004D528D">
      <w:pPr>
        <w:autoSpaceDE w:val="0"/>
        <w:autoSpaceDN w:val="0"/>
        <w:adjustRightInd w:val="0"/>
        <w:spacing w:after="0" w:line="240" w:lineRule="auto"/>
        <w:rPr>
          <w:rFonts w:ascii="Arial" w:hAnsi="Arial" w:cs="Arial"/>
          <w:color w:val="000000"/>
          <w:sz w:val="24"/>
          <w:szCs w:val="24"/>
        </w:rPr>
      </w:pPr>
      <w:r w:rsidRPr="00E510A7">
        <w:rPr>
          <w:noProof/>
          <w:sz w:val="20"/>
        </w:rPr>
        <w:pict>
          <v:shapetype id="_x0000_t202" coordsize="21600,21600" o:spt="202" path="m,l,21600r21600,l21600,xe">
            <v:stroke joinstyle="miter"/>
            <v:path gradientshapeok="t" o:connecttype="rect"/>
          </v:shapetype>
          <v:shape id="_x0000_s1026" type="#_x0000_t202" style="position:absolute;margin-left:170pt;margin-top:8.9pt;width:291.75pt;height:72.15pt;z-index:251660288;mso-height-percent:200;mso-height-percent:200;mso-width-relative:margin;mso-height-relative:margin" filled="f" stroked="f">
            <v:textbox style="mso-fit-shape-to-text:t">
              <w:txbxContent>
                <w:p w:rsidR="0093660D" w:rsidRPr="00BB0A33" w:rsidRDefault="0093660D" w:rsidP="00BB0A33">
                  <w:pPr>
                    <w:spacing w:after="120" w:line="240" w:lineRule="auto"/>
                    <w:rPr>
                      <w:rFonts w:ascii="Arial" w:hAnsi="Arial" w:cs="Arial"/>
                      <w:b/>
                      <w:sz w:val="44"/>
                      <w:szCs w:val="24"/>
                    </w:rPr>
                  </w:pPr>
                  <w:r w:rsidRPr="00BB0A33">
                    <w:rPr>
                      <w:rFonts w:ascii="Arial" w:hAnsi="Arial" w:cs="Arial"/>
                      <w:b/>
                      <w:sz w:val="44"/>
                      <w:szCs w:val="24"/>
                    </w:rPr>
                    <w:t>D.T.A.</w:t>
                  </w:r>
                </w:p>
                <w:p w:rsidR="0093660D" w:rsidRPr="00BB0A33" w:rsidRDefault="0093660D" w:rsidP="00BB0A33">
                  <w:pPr>
                    <w:spacing w:after="120" w:line="240" w:lineRule="auto"/>
                    <w:rPr>
                      <w:rFonts w:ascii="Arial" w:hAnsi="Arial" w:cs="Arial"/>
                      <w:sz w:val="24"/>
                      <w:szCs w:val="24"/>
                    </w:rPr>
                  </w:pPr>
                  <w:r w:rsidRPr="00BB0A33">
                    <w:rPr>
                      <w:rFonts w:ascii="Arial" w:hAnsi="Arial" w:cs="Arial"/>
                      <w:sz w:val="24"/>
                      <w:szCs w:val="24"/>
                    </w:rPr>
                    <w:t>DIRECTION TRAVAUX ET ARCHITECTURE</w:t>
                  </w:r>
                </w:p>
              </w:txbxContent>
            </v:textbox>
          </v:shape>
        </w:pict>
      </w:r>
      <w:r w:rsidR="004D528D" w:rsidRPr="001172DF">
        <w:rPr>
          <w:sz w:val="20"/>
        </w:rPr>
        <w:object w:dxaOrig="17323" w:dyaOrig="8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4pt;height:75.75pt" o:ole="">
            <v:imagedata r:id="rId8" o:title=""/>
          </v:shape>
          <o:OLEObject Type="Embed" ProgID="MSPhotoEd.3" ShapeID="_x0000_i1025" DrawAspect="Content" ObjectID="_1582612157" r:id="rId9"/>
        </w:object>
      </w:r>
      <w:r w:rsidR="004D528D">
        <w:rPr>
          <w:sz w:val="20"/>
        </w:rPr>
        <w:t xml:space="preserve">       </w:t>
      </w:r>
    </w:p>
    <w:p w:rsidR="00BB0A33" w:rsidRDefault="00BB0A33"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BB0A33" w:rsidRDefault="00BB0A33" w:rsidP="00BB0A33">
      <w:pPr>
        <w:autoSpaceDE w:val="0"/>
        <w:autoSpaceDN w:val="0"/>
        <w:adjustRightInd w:val="0"/>
        <w:spacing w:after="0" w:line="240" w:lineRule="auto"/>
        <w:rPr>
          <w:rFonts w:ascii="Arial" w:hAnsi="Arial" w:cs="Arial"/>
          <w:b/>
          <w:bCs/>
          <w:color w:val="000000"/>
          <w:sz w:val="24"/>
          <w:szCs w:val="24"/>
        </w:rPr>
      </w:pPr>
      <w:r w:rsidRPr="00BB0A33">
        <w:rPr>
          <w:rFonts w:ascii="Arial" w:hAnsi="Arial" w:cs="Arial"/>
          <w:b/>
          <w:bCs/>
          <w:color w:val="000000"/>
          <w:sz w:val="24"/>
          <w:szCs w:val="24"/>
        </w:rPr>
        <w:t>CORRESPONDANTS :</w:t>
      </w:r>
    </w:p>
    <w:tbl>
      <w:tblPr>
        <w:tblpPr w:leftFromText="141" w:rightFromText="141" w:vertAnchor="text" w:tblpX="8276"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20"/>
        <w:gridCol w:w="4455"/>
      </w:tblGrid>
      <w:tr w:rsidR="00F76A6B" w:rsidTr="00F76A6B">
        <w:trPr>
          <w:trHeight w:val="841"/>
        </w:trPr>
        <w:tc>
          <w:tcPr>
            <w:tcW w:w="2220" w:type="dxa"/>
            <w:shd w:val="clear" w:color="auto" w:fill="auto"/>
          </w:tcPr>
          <w:p w:rsidR="00F76A6B" w:rsidRDefault="00F76A6B" w:rsidP="00F76A6B">
            <w:pPr>
              <w:rPr>
                <w:rFonts w:ascii="Arial" w:hAnsi="Arial" w:cs="Arial"/>
                <w:b/>
                <w:bCs/>
                <w:color w:val="000000"/>
                <w:sz w:val="24"/>
                <w:szCs w:val="24"/>
              </w:rPr>
            </w:pPr>
          </w:p>
        </w:tc>
        <w:tc>
          <w:tcPr>
            <w:tcW w:w="4455" w:type="dxa"/>
          </w:tcPr>
          <w:p w:rsidR="00F76A6B" w:rsidRDefault="00F76A6B" w:rsidP="00F76A6B">
            <w:pPr>
              <w:autoSpaceDE w:val="0"/>
              <w:autoSpaceDN w:val="0"/>
              <w:adjustRightInd w:val="0"/>
              <w:spacing w:after="0" w:line="240" w:lineRule="auto"/>
              <w:rPr>
                <w:rFonts w:ascii="Arial" w:hAnsi="Arial" w:cs="Arial"/>
                <w:b/>
                <w:bCs/>
                <w:color w:val="000000"/>
                <w:sz w:val="24"/>
                <w:szCs w:val="24"/>
              </w:rPr>
            </w:pPr>
          </w:p>
        </w:tc>
      </w:tr>
    </w:tbl>
    <w:p w:rsidR="00BB0A33" w:rsidRDefault="00BB0A33" w:rsidP="00BB0A33">
      <w:pPr>
        <w:autoSpaceDE w:val="0"/>
        <w:autoSpaceDN w:val="0"/>
        <w:adjustRightInd w:val="0"/>
        <w:spacing w:after="0" w:line="240" w:lineRule="auto"/>
        <w:rPr>
          <w:rFonts w:ascii="Arial" w:hAnsi="Arial" w:cs="Arial"/>
          <w:b/>
          <w:bCs/>
          <w:color w:val="000000"/>
          <w:sz w:val="24"/>
          <w:szCs w:val="24"/>
        </w:rPr>
      </w:pPr>
    </w:p>
    <w:p w:rsidR="00BB0A33" w:rsidRDefault="00BB0A33" w:rsidP="00BB0A33">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Responsable de la DIRECTION TRAVAUX ET ARCHITECTURE :</w:t>
      </w:r>
    </w:p>
    <w:p w:rsidR="00BB0A33" w:rsidRDefault="00BB0A33" w:rsidP="00BB0A33">
      <w:pPr>
        <w:autoSpaceDE w:val="0"/>
        <w:autoSpaceDN w:val="0"/>
        <w:adjustRightInd w:val="0"/>
        <w:spacing w:after="0" w:line="240" w:lineRule="auto"/>
        <w:rPr>
          <w:rFonts w:ascii="Arial" w:hAnsi="Arial" w:cs="Arial"/>
          <w:bCs/>
          <w:color w:val="000000"/>
          <w:sz w:val="24"/>
          <w:szCs w:val="24"/>
        </w:rPr>
      </w:pPr>
      <w:r w:rsidRPr="00BB0A33">
        <w:rPr>
          <w:rFonts w:ascii="Arial" w:hAnsi="Arial" w:cs="Arial"/>
          <w:bCs/>
          <w:color w:val="000000"/>
          <w:sz w:val="24"/>
          <w:szCs w:val="24"/>
        </w:rPr>
        <w:t>M. Fréderic PITEL</w:t>
      </w:r>
      <w:r>
        <w:rPr>
          <w:rFonts w:ascii="Arial" w:hAnsi="Arial" w:cs="Arial"/>
          <w:bCs/>
          <w:color w:val="000000"/>
          <w:sz w:val="24"/>
          <w:szCs w:val="24"/>
        </w:rPr>
        <w:t xml:space="preserve"> Ingénieur Général</w:t>
      </w:r>
    </w:p>
    <w:p w:rsidR="00BB0A33" w:rsidRDefault="00BB0A33" w:rsidP="00BB0A33">
      <w:pPr>
        <w:autoSpaceDE w:val="0"/>
        <w:autoSpaceDN w:val="0"/>
        <w:adjustRightInd w:val="0"/>
        <w:spacing w:after="0" w:line="240" w:lineRule="auto"/>
        <w:rPr>
          <w:rFonts w:ascii="Arial" w:hAnsi="Arial" w:cs="Arial"/>
          <w:bCs/>
          <w:color w:val="000000"/>
          <w:sz w:val="24"/>
          <w:szCs w:val="24"/>
        </w:rPr>
      </w:pPr>
    </w:p>
    <w:p w:rsidR="00BB0A33" w:rsidRPr="00BB0A33" w:rsidRDefault="00BB0A33" w:rsidP="00BB0A33">
      <w:pPr>
        <w:autoSpaceDE w:val="0"/>
        <w:autoSpaceDN w:val="0"/>
        <w:adjustRightInd w:val="0"/>
        <w:spacing w:after="0" w:line="240" w:lineRule="auto"/>
        <w:rPr>
          <w:rFonts w:ascii="Arial" w:hAnsi="Arial" w:cs="Arial"/>
          <w:bCs/>
          <w:color w:val="000000"/>
          <w:sz w:val="24"/>
          <w:szCs w:val="24"/>
        </w:rPr>
      </w:pPr>
    </w:p>
    <w:p w:rsidR="00BB0A33" w:rsidRDefault="00BB0A33" w:rsidP="00BB0A33">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Responsable de l’Etude et TRAVAUX :</w:t>
      </w:r>
    </w:p>
    <w:p w:rsidR="00BB0A33" w:rsidRDefault="00BB0A33" w:rsidP="00BB0A33">
      <w:pPr>
        <w:autoSpaceDE w:val="0"/>
        <w:autoSpaceDN w:val="0"/>
        <w:adjustRightInd w:val="0"/>
        <w:spacing w:after="0" w:line="240" w:lineRule="auto"/>
        <w:rPr>
          <w:rFonts w:ascii="Arial" w:hAnsi="Arial" w:cs="Arial"/>
          <w:b/>
          <w:bCs/>
          <w:color w:val="000000"/>
          <w:sz w:val="24"/>
          <w:szCs w:val="24"/>
        </w:rPr>
      </w:pPr>
    </w:p>
    <w:p w:rsidR="00BB0A33" w:rsidRDefault="00BB0A33" w:rsidP="00BB0A33">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Adresse :</w:t>
      </w:r>
    </w:p>
    <w:p w:rsidR="00BB0A33" w:rsidRDefault="00BB0A33" w:rsidP="00BB0A33">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D.T.A.</w:t>
      </w:r>
    </w:p>
    <w:p w:rsidR="001C1D27" w:rsidRDefault="001C1D27" w:rsidP="00BB0A33">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Bâtiment 9</w:t>
      </w:r>
    </w:p>
    <w:p w:rsidR="00BB0A33" w:rsidRDefault="00BB0A33" w:rsidP="00BB0A33">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2 Avenue Maréchal Foch</w:t>
      </w:r>
    </w:p>
    <w:p w:rsidR="00BB0A33" w:rsidRDefault="00BB0A33" w:rsidP="00BB0A33">
      <w:pPr>
        <w:autoSpaceDE w:val="0"/>
        <w:autoSpaceDN w:val="0"/>
        <w:adjustRightInd w:val="0"/>
        <w:spacing w:after="0" w:line="240" w:lineRule="auto"/>
        <w:rPr>
          <w:rFonts w:ascii="Arial" w:hAnsi="Arial" w:cs="Arial"/>
          <w:b/>
          <w:bCs/>
          <w:color w:val="000000"/>
          <w:sz w:val="24"/>
          <w:szCs w:val="24"/>
        </w:rPr>
      </w:pPr>
      <w:r>
        <w:rPr>
          <w:rFonts w:ascii="Arial" w:hAnsi="Arial" w:cs="Arial"/>
          <w:bCs/>
          <w:color w:val="000000"/>
          <w:sz w:val="24"/>
          <w:szCs w:val="24"/>
        </w:rPr>
        <w:t>29 200 BREST</w:t>
      </w:r>
    </w:p>
    <w:p w:rsidR="00BB0A33" w:rsidRPr="00BB0A33" w:rsidRDefault="00BB0A33" w:rsidP="00BB0A33">
      <w:pPr>
        <w:autoSpaceDE w:val="0"/>
        <w:autoSpaceDN w:val="0"/>
        <w:adjustRightInd w:val="0"/>
        <w:spacing w:after="0" w:line="240" w:lineRule="auto"/>
        <w:rPr>
          <w:rFonts w:ascii="Arial" w:hAnsi="Arial" w:cs="Arial"/>
          <w:b/>
          <w:bCs/>
          <w:color w:val="000000"/>
          <w:sz w:val="24"/>
          <w:szCs w:val="24"/>
        </w:rPr>
      </w:pPr>
    </w:p>
    <w:p w:rsidR="001C1D27" w:rsidRDefault="001C1D27"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1C1D27" w:rsidRDefault="001C1D27"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1C1D27" w:rsidRDefault="001C1D27"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1C1D27" w:rsidRDefault="001C1D27"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1C1D27" w:rsidRDefault="001C1D27" w:rsidP="004D528D">
      <w:pPr>
        <w:autoSpaceDE w:val="0"/>
        <w:autoSpaceDN w:val="0"/>
        <w:adjustRightInd w:val="0"/>
        <w:spacing w:after="0" w:line="240" w:lineRule="auto"/>
        <w:jc w:val="center"/>
        <w:rPr>
          <w:rFonts w:ascii="Arial" w:hAnsi="Arial" w:cs="Arial"/>
          <w:b/>
          <w:bCs/>
          <w:color w:val="000000"/>
          <w:sz w:val="52"/>
          <w:szCs w:val="52"/>
          <w:highlight w:val="lightGray"/>
        </w:rPr>
      </w:pPr>
    </w:p>
    <w:p w:rsidR="001C1D27" w:rsidRDefault="001C1D27" w:rsidP="001C1D27">
      <w:pPr>
        <w:autoSpaceDE w:val="0"/>
        <w:autoSpaceDN w:val="0"/>
        <w:adjustRightInd w:val="0"/>
        <w:spacing w:after="0" w:line="240" w:lineRule="auto"/>
        <w:rPr>
          <w:rFonts w:ascii="Arial" w:hAnsi="Arial" w:cs="Arial"/>
          <w:b/>
          <w:bCs/>
          <w:color w:val="000000"/>
          <w:sz w:val="52"/>
          <w:szCs w:val="52"/>
          <w:highlight w:val="lightGray"/>
        </w:rPr>
      </w:pPr>
    </w:p>
    <w:p w:rsidR="004D528D" w:rsidRPr="00D32DA1" w:rsidRDefault="004D528D" w:rsidP="00D32DA1">
      <w:pPr>
        <w:autoSpaceDE w:val="0"/>
        <w:autoSpaceDN w:val="0"/>
        <w:adjustRightInd w:val="0"/>
        <w:spacing w:after="0" w:line="240" w:lineRule="auto"/>
        <w:jc w:val="center"/>
        <w:rPr>
          <w:rFonts w:ascii="Arial" w:hAnsi="Arial" w:cs="Arial"/>
          <w:color w:val="000000"/>
          <w:sz w:val="52"/>
          <w:szCs w:val="52"/>
          <w:highlight w:val="lightGray"/>
        </w:rPr>
      </w:pPr>
      <w:r w:rsidRPr="004D528D">
        <w:rPr>
          <w:rFonts w:ascii="Arial" w:hAnsi="Arial" w:cs="Arial"/>
          <w:b/>
          <w:bCs/>
          <w:color w:val="000000"/>
          <w:sz w:val="52"/>
          <w:szCs w:val="52"/>
          <w:highlight w:val="lightGray"/>
        </w:rPr>
        <w:lastRenderedPageBreak/>
        <w:t>CHARTE GRAPHIQUE</w:t>
      </w:r>
      <w:r w:rsidR="00D32DA1">
        <w:rPr>
          <w:rFonts w:ascii="Arial" w:hAnsi="Arial" w:cs="Arial"/>
          <w:b/>
          <w:bCs/>
          <w:color w:val="000000"/>
          <w:sz w:val="52"/>
          <w:szCs w:val="52"/>
          <w:highlight w:val="lightGray"/>
        </w:rPr>
        <w:t xml:space="preserve"> - </w:t>
      </w:r>
      <w:r w:rsidRPr="004D528D">
        <w:rPr>
          <w:rFonts w:ascii="Arial" w:hAnsi="Arial" w:cs="Arial"/>
          <w:b/>
          <w:bCs/>
          <w:sz w:val="52"/>
          <w:szCs w:val="52"/>
          <w:highlight w:val="lightGray"/>
        </w:rPr>
        <w:t>D.A.O</w:t>
      </w:r>
    </w:p>
    <w:p w:rsidR="00F73AB7" w:rsidRDefault="00F73AB7" w:rsidP="004D528D">
      <w:pPr>
        <w:pStyle w:val="Default"/>
        <w:rPr>
          <w:rFonts w:ascii="Arial" w:hAnsi="Arial"/>
          <w:b/>
          <w:bCs/>
          <w:sz w:val="23"/>
          <w:szCs w:val="23"/>
        </w:rPr>
      </w:pPr>
    </w:p>
    <w:p w:rsidR="004D528D" w:rsidRPr="00F73AB7" w:rsidRDefault="004D528D" w:rsidP="0093660D">
      <w:pPr>
        <w:pStyle w:val="Default"/>
        <w:jc w:val="center"/>
        <w:rPr>
          <w:rFonts w:ascii="Arial" w:hAnsi="Arial"/>
          <w:sz w:val="23"/>
          <w:szCs w:val="23"/>
        </w:rPr>
        <w:pPrChange w:id="0" w:author="ERDMANN" w:date="2018-03-15T09:33:00Z">
          <w:pPr>
            <w:pStyle w:val="Default"/>
          </w:pPr>
        </w:pPrChange>
      </w:pPr>
      <w:r w:rsidRPr="00F73AB7">
        <w:rPr>
          <w:rFonts w:ascii="Arial" w:hAnsi="Arial"/>
          <w:b/>
          <w:bCs/>
          <w:sz w:val="23"/>
          <w:szCs w:val="23"/>
        </w:rPr>
        <w:t>1 – INTRODUCTION................................................................................</w:t>
      </w:r>
      <w:r w:rsidR="00095F8F" w:rsidRPr="00F73AB7">
        <w:rPr>
          <w:rFonts w:ascii="Arial" w:hAnsi="Arial"/>
          <w:b/>
          <w:bCs/>
          <w:sz w:val="23"/>
          <w:szCs w:val="23"/>
        </w:rPr>
        <w:t>......................................</w:t>
      </w:r>
      <w:r w:rsidR="00095F8F" w:rsidRPr="00F73AB7">
        <w:rPr>
          <w:rFonts w:ascii="Arial" w:hAnsi="Arial"/>
          <w:b/>
          <w:bCs/>
          <w:sz w:val="23"/>
          <w:szCs w:val="23"/>
        </w:rPr>
        <w:tab/>
        <w:t>4</w:t>
      </w:r>
    </w:p>
    <w:p w:rsidR="004D528D" w:rsidRPr="00F73AB7" w:rsidRDefault="004D528D" w:rsidP="0093660D">
      <w:pPr>
        <w:pStyle w:val="Default"/>
        <w:jc w:val="center"/>
        <w:rPr>
          <w:rFonts w:ascii="Arial" w:hAnsi="Arial"/>
          <w:sz w:val="23"/>
          <w:szCs w:val="23"/>
        </w:rPr>
        <w:pPrChange w:id="1" w:author="ERDMANN" w:date="2018-03-15T09:33:00Z">
          <w:pPr>
            <w:pStyle w:val="Default"/>
          </w:pPr>
        </w:pPrChange>
      </w:pPr>
      <w:r w:rsidRPr="00F73AB7">
        <w:rPr>
          <w:rFonts w:ascii="Arial" w:hAnsi="Arial"/>
          <w:sz w:val="23"/>
          <w:szCs w:val="23"/>
        </w:rPr>
        <w:t>1 - 1 – Objectifs de la charte DAO .........................................................................................</w:t>
      </w:r>
      <w:r w:rsidR="00095F8F" w:rsidRPr="00F73AB7">
        <w:rPr>
          <w:rFonts w:ascii="Arial" w:hAnsi="Arial"/>
          <w:sz w:val="23"/>
          <w:szCs w:val="23"/>
        </w:rPr>
        <w:t>...........</w:t>
      </w:r>
      <w:r w:rsidR="00095F8F" w:rsidRPr="00F73AB7">
        <w:rPr>
          <w:rFonts w:ascii="Arial" w:hAnsi="Arial"/>
          <w:sz w:val="23"/>
          <w:szCs w:val="23"/>
        </w:rPr>
        <w:tab/>
      </w:r>
      <w:r w:rsidR="000C336D"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2" w:author="ERDMANN" w:date="2018-03-15T09:33:00Z">
          <w:pPr>
            <w:pStyle w:val="Default"/>
          </w:pPr>
        </w:pPrChange>
      </w:pPr>
      <w:r w:rsidRPr="00F73AB7">
        <w:rPr>
          <w:rFonts w:ascii="Arial" w:hAnsi="Arial"/>
          <w:sz w:val="23"/>
          <w:szCs w:val="23"/>
        </w:rPr>
        <w:t>1 - 2 – Utilisation de la charte DAO .......................................................................................</w:t>
      </w:r>
      <w:r w:rsidR="00095F8F" w:rsidRPr="00F73AB7">
        <w:rPr>
          <w:rFonts w:ascii="Arial" w:hAnsi="Arial"/>
          <w:sz w:val="23"/>
          <w:szCs w:val="23"/>
        </w:rPr>
        <w:t>...........</w:t>
      </w:r>
      <w:r w:rsidR="00095F8F" w:rsidRPr="00F73AB7">
        <w:rPr>
          <w:rFonts w:ascii="Arial" w:hAnsi="Arial"/>
          <w:sz w:val="23"/>
          <w:szCs w:val="23"/>
        </w:rPr>
        <w:tab/>
      </w:r>
      <w:r w:rsidR="000C336D"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3" w:author="ERDMANN" w:date="2018-03-15T09:33:00Z">
          <w:pPr>
            <w:pStyle w:val="Default"/>
          </w:pPr>
        </w:pPrChange>
      </w:pPr>
      <w:r w:rsidRPr="00F73AB7">
        <w:rPr>
          <w:rFonts w:ascii="Arial" w:hAnsi="Arial"/>
          <w:sz w:val="23"/>
          <w:szCs w:val="23"/>
        </w:rPr>
        <w:t>1 - 3 – Domaine d’application ................................................................................................</w:t>
      </w:r>
      <w:r w:rsidR="00095F8F" w:rsidRPr="00F73AB7">
        <w:rPr>
          <w:rFonts w:ascii="Arial" w:hAnsi="Arial"/>
          <w:sz w:val="23"/>
          <w:szCs w:val="23"/>
        </w:rPr>
        <w:t>...........</w:t>
      </w:r>
      <w:r w:rsidR="00095F8F" w:rsidRPr="00F73AB7">
        <w:rPr>
          <w:rFonts w:ascii="Arial" w:hAnsi="Arial"/>
          <w:sz w:val="23"/>
          <w:szCs w:val="23"/>
        </w:rPr>
        <w:tab/>
      </w:r>
      <w:r w:rsidR="000C336D"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4" w:author="ERDMANN" w:date="2018-03-15T09:33:00Z">
          <w:pPr>
            <w:pStyle w:val="Default"/>
          </w:pPr>
        </w:pPrChange>
      </w:pPr>
      <w:r w:rsidRPr="00F73AB7">
        <w:rPr>
          <w:rFonts w:ascii="Arial" w:hAnsi="Arial"/>
          <w:sz w:val="23"/>
          <w:szCs w:val="23"/>
        </w:rPr>
        <w:t>1 - 4 – Logiciel de la DAO.....................................................................................................</w:t>
      </w:r>
      <w:r w:rsidR="00095F8F" w:rsidRPr="00F73AB7">
        <w:rPr>
          <w:rFonts w:ascii="Arial" w:hAnsi="Arial"/>
          <w:sz w:val="23"/>
          <w:szCs w:val="23"/>
        </w:rPr>
        <w:t>............</w:t>
      </w:r>
      <w:r w:rsidR="00095F8F" w:rsidRPr="00F73AB7">
        <w:rPr>
          <w:rFonts w:ascii="Arial" w:hAnsi="Arial"/>
          <w:sz w:val="23"/>
          <w:szCs w:val="23"/>
        </w:rPr>
        <w:tab/>
      </w:r>
      <w:r w:rsidR="000C336D"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5" w:author="ERDMANN" w:date="2018-03-15T09:33:00Z">
          <w:pPr>
            <w:pStyle w:val="Default"/>
          </w:pPr>
        </w:pPrChange>
      </w:pPr>
      <w:r w:rsidRPr="00F73AB7">
        <w:rPr>
          <w:rFonts w:ascii="Arial" w:hAnsi="Arial"/>
          <w:sz w:val="23"/>
          <w:szCs w:val="23"/>
        </w:rPr>
        <w:t>1 - 5 – Versions valables du format ALLPLAN3d, IFC .........................................................</w:t>
      </w:r>
      <w:r w:rsidR="00095F8F" w:rsidRPr="00F73AB7">
        <w:rPr>
          <w:rFonts w:ascii="Arial" w:hAnsi="Arial"/>
          <w:sz w:val="23"/>
          <w:szCs w:val="23"/>
        </w:rPr>
        <w:t>..........</w:t>
      </w:r>
      <w:r w:rsidR="00095F8F" w:rsidRPr="00F73AB7">
        <w:rPr>
          <w:rFonts w:ascii="Arial" w:hAnsi="Arial"/>
          <w:sz w:val="23"/>
          <w:szCs w:val="23"/>
        </w:rPr>
        <w:tab/>
      </w:r>
      <w:r w:rsidR="00C322C0"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6" w:author="ERDMANN" w:date="2018-03-15T09:33:00Z">
          <w:pPr>
            <w:pStyle w:val="Default"/>
          </w:pPr>
        </w:pPrChange>
      </w:pPr>
      <w:r w:rsidRPr="00F73AB7">
        <w:rPr>
          <w:rFonts w:ascii="Arial" w:hAnsi="Arial"/>
          <w:sz w:val="23"/>
          <w:szCs w:val="23"/>
        </w:rPr>
        <w:t>1 - 6 – Procédure en cas de non respect de la charte graphique ..............................................</w:t>
      </w:r>
      <w:r w:rsidR="00F73AB7">
        <w:rPr>
          <w:rFonts w:ascii="Arial" w:hAnsi="Arial"/>
          <w:sz w:val="23"/>
          <w:szCs w:val="23"/>
        </w:rPr>
        <w:t>.......</w:t>
      </w:r>
      <w:r w:rsidR="00095F8F" w:rsidRPr="00F73AB7">
        <w:rPr>
          <w:rFonts w:ascii="Arial" w:hAnsi="Arial"/>
          <w:sz w:val="23"/>
          <w:szCs w:val="23"/>
        </w:rPr>
        <w:tab/>
      </w:r>
      <w:r w:rsidR="00C322C0"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7" w:author="ERDMANN" w:date="2018-03-15T09:33:00Z">
          <w:pPr>
            <w:pStyle w:val="Default"/>
          </w:pPr>
        </w:pPrChange>
      </w:pPr>
      <w:r w:rsidRPr="00F73AB7">
        <w:rPr>
          <w:rFonts w:ascii="Arial" w:hAnsi="Arial"/>
          <w:sz w:val="23"/>
          <w:szCs w:val="23"/>
        </w:rPr>
        <w:t>1 - 7 – Droit d’auteur des données DAO ................................................................................</w:t>
      </w:r>
      <w:r w:rsidR="00F73AB7">
        <w:rPr>
          <w:rFonts w:ascii="Arial" w:hAnsi="Arial"/>
          <w:sz w:val="23"/>
          <w:szCs w:val="23"/>
        </w:rPr>
        <w:t>..........</w:t>
      </w:r>
      <w:r w:rsidR="00F73AB7">
        <w:rPr>
          <w:rFonts w:ascii="Arial" w:hAnsi="Arial"/>
          <w:sz w:val="23"/>
          <w:szCs w:val="23"/>
        </w:rPr>
        <w:tab/>
      </w:r>
      <w:r w:rsidR="00C322C0"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8" w:author="ERDMANN" w:date="2018-03-15T09:33:00Z">
          <w:pPr>
            <w:pStyle w:val="Default"/>
          </w:pPr>
        </w:pPrChange>
      </w:pPr>
      <w:r w:rsidRPr="00F73AB7">
        <w:rPr>
          <w:rFonts w:ascii="Arial" w:hAnsi="Arial"/>
          <w:sz w:val="23"/>
          <w:szCs w:val="23"/>
        </w:rPr>
        <w:t>1 - 8 – Cas particuliers et autres ..............................................................................................</w:t>
      </w:r>
      <w:r w:rsidR="00F73AB7">
        <w:rPr>
          <w:rFonts w:ascii="Arial" w:hAnsi="Arial"/>
          <w:sz w:val="23"/>
          <w:szCs w:val="23"/>
        </w:rPr>
        <w:t>.........</w:t>
      </w:r>
      <w:r w:rsidR="00095F8F" w:rsidRPr="00F73AB7">
        <w:rPr>
          <w:rFonts w:ascii="Arial" w:hAnsi="Arial"/>
          <w:sz w:val="23"/>
          <w:szCs w:val="23"/>
        </w:rPr>
        <w:tab/>
      </w:r>
      <w:r w:rsidR="00C322C0" w:rsidRPr="00F73AB7">
        <w:rPr>
          <w:rFonts w:ascii="Arial" w:hAnsi="Arial"/>
          <w:sz w:val="23"/>
          <w:szCs w:val="23"/>
        </w:rPr>
        <w:t>4</w:t>
      </w:r>
    </w:p>
    <w:p w:rsidR="004D528D" w:rsidRPr="00F73AB7" w:rsidRDefault="004D528D" w:rsidP="0093660D">
      <w:pPr>
        <w:pStyle w:val="Default"/>
        <w:jc w:val="center"/>
        <w:rPr>
          <w:rFonts w:ascii="Arial" w:hAnsi="Arial"/>
          <w:sz w:val="23"/>
          <w:szCs w:val="23"/>
        </w:rPr>
        <w:pPrChange w:id="9" w:author="ERDMANN" w:date="2018-03-15T09:33:00Z">
          <w:pPr>
            <w:pStyle w:val="Default"/>
          </w:pPr>
        </w:pPrChange>
      </w:pPr>
      <w:r w:rsidRPr="00F73AB7">
        <w:rPr>
          <w:rFonts w:ascii="Arial" w:hAnsi="Arial"/>
          <w:b/>
          <w:bCs/>
          <w:sz w:val="23"/>
          <w:szCs w:val="23"/>
        </w:rPr>
        <w:t>2 – CONTENU DE L’ECHANGE DES DONNEES ..............................................................</w:t>
      </w:r>
      <w:r w:rsidR="00095F8F" w:rsidRPr="00F73AB7">
        <w:rPr>
          <w:rFonts w:ascii="Arial" w:hAnsi="Arial"/>
          <w:b/>
          <w:bCs/>
          <w:sz w:val="23"/>
          <w:szCs w:val="23"/>
        </w:rPr>
        <w:t>......</w:t>
      </w:r>
      <w:r w:rsidR="00F73AB7">
        <w:rPr>
          <w:rFonts w:ascii="Arial" w:hAnsi="Arial"/>
          <w:b/>
          <w:bCs/>
          <w:sz w:val="23"/>
          <w:szCs w:val="23"/>
        </w:rPr>
        <w:t>......</w:t>
      </w:r>
      <w:r w:rsidR="00095F8F" w:rsidRPr="00F73AB7">
        <w:rPr>
          <w:rFonts w:ascii="Arial" w:hAnsi="Arial"/>
          <w:b/>
          <w:bCs/>
          <w:sz w:val="23"/>
          <w:szCs w:val="23"/>
        </w:rPr>
        <w:tab/>
      </w:r>
      <w:r w:rsidR="007A0471" w:rsidRPr="00F73AB7">
        <w:rPr>
          <w:rFonts w:ascii="Arial" w:hAnsi="Arial"/>
          <w:b/>
          <w:bCs/>
          <w:sz w:val="23"/>
          <w:szCs w:val="23"/>
        </w:rPr>
        <w:t>5</w:t>
      </w:r>
    </w:p>
    <w:p w:rsidR="004D528D" w:rsidRPr="00F73AB7" w:rsidRDefault="004D528D" w:rsidP="0093660D">
      <w:pPr>
        <w:pStyle w:val="Default"/>
        <w:jc w:val="center"/>
        <w:rPr>
          <w:rFonts w:ascii="Arial" w:hAnsi="Arial"/>
          <w:sz w:val="23"/>
          <w:szCs w:val="23"/>
        </w:rPr>
        <w:pPrChange w:id="10" w:author="ERDMANN" w:date="2018-03-15T09:33:00Z">
          <w:pPr>
            <w:pStyle w:val="Default"/>
          </w:pPr>
        </w:pPrChange>
      </w:pPr>
      <w:r w:rsidRPr="00F73AB7">
        <w:rPr>
          <w:rFonts w:ascii="Arial" w:hAnsi="Arial"/>
          <w:sz w:val="23"/>
          <w:szCs w:val="23"/>
        </w:rPr>
        <w:t>2 - 1– Organisation des dossiers de plans ...............................................................................</w:t>
      </w:r>
      <w:r w:rsidR="00F73AB7">
        <w:rPr>
          <w:rFonts w:ascii="Arial" w:hAnsi="Arial"/>
          <w:sz w:val="23"/>
          <w:szCs w:val="23"/>
        </w:rPr>
        <w:t>........</w:t>
      </w:r>
      <w:r w:rsidR="00095F8F" w:rsidRPr="00F73AB7">
        <w:rPr>
          <w:rFonts w:ascii="Arial" w:hAnsi="Arial"/>
          <w:sz w:val="23"/>
          <w:szCs w:val="23"/>
        </w:rPr>
        <w:tab/>
      </w:r>
      <w:r w:rsidR="007A0471" w:rsidRPr="00F73AB7">
        <w:rPr>
          <w:rFonts w:ascii="Arial" w:hAnsi="Arial"/>
          <w:sz w:val="23"/>
          <w:szCs w:val="23"/>
        </w:rPr>
        <w:t>5</w:t>
      </w:r>
    </w:p>
    <w:p w:rsidR="004D528D" w:rsidRPr="00F73AB7" w:rsidRDefault="004D528D" w:rsidP="0093660D">
      <w:pPr>
        <w:pStyle w:val="Default"/>
        <w:jc w:val="center"/>
        <w:rPr>
          <w:rFonts w:ascii="Arial" w:hAnsi="Arial"/>
          <w:sz w:val="23"/>
          <w:szCs w:val="23"/>
        </w:rPr>
        <w:pPrChange w:id="11" w:author="ERDMANN" w:date="2018-03-15T09:33:00Z">
          <w:pPr>
            <w:pStyle w:val="Default"/>
          </w:pPr>
        </w:pPrChange>
      </w:pPr>
      <w:r w:rsidRPr="00F73AB7">
        <w:rPr>
          <w:rFonts w:ascii="Arial" w:hAnsi="Arial"/>
          <w:sz w:val="23"/>
          <w:szCs w:val="23"/>
        </w:rPr>
        <w:t>2 - 2 – Noms des fichiers ........................................................................................................</w:t>
      </w:r>
      <w:r w:rsidR="00F73AB7">
        <w:rPr>
          <w:rFonts w:ascii="Arial" w:hAnsi="Arial"/>
          <w:sz w:val="23"/>
          <w:szCs w:val="23"/>
        </w:rPr>
        <w:t>..........</w:t>
      </w:r>
      <w:r w:rsidR="00095F8F" w:rsidRPr="00F73AB7">
        <w:rPr>
          <w:rFonts w:ascii="Arial" w:hAnsi="Arial"/>
          <w:sz w:val="23"/>
          <w:szCs w:val="23"/>
        </w:rPr>
        <w:tab/>
      </w:r>
      <w:r w:rsidR="007A0471" w:rsidRPr="00F73AB7">
        <w:rPr>
          <w:rFonts w:ascii="Arial" w:hAnsi="Arial"/>
          <w:sz w:val="23"/>
          <w:szCs w:val="23"/>
        </w:rPr>
        <w:t>5</w:t>
      </w:r>
    </w:p>
    <w:p w:rsidR="004D528D" w:rsidRPr="00F73AB7" w:rsidRDefault="004D528D" w:rsidP="0093660D">
      <w:pPr>
        <w:pStyle w:val="Default"/>
        <w:jc w:val="center"/>
        <w:rPr>
          <w:rFonts w:ascii="Arial" w:hAnsi="Arial"/>
          <w:sz w:val="23"/>
          <w:szCs w:val="23"/>
        </w:rPr>
        <w:pPrChange w:id="12" w:author="ERDMANN" w:date="2018-03-15T09:33:00Z">
          <w:pPr>
            <w:pStyle w:val="Default"/>
          </w:pPr>
        </w:pPrChange>
      </w:pPr>
      <w:r w:rsidRPr="00F73AB7">
        <w:rPr>
          <w:rFonts w:ascii="Arial" w:hAnsi="Arial"/>
          <w:sz w:val="23"/>
          <w:szCs w:val="23"/>
        </w:rPr>
        <w:t>2 - 3 – Unités de Dessin ..........................................................................................................</w:t>
      </w:r>
      <w:r w:rsidR="00F73AB7">
        <w:rPr>
          <w:rFonts w:ascii="Arial" w:hAnsi="Arial"/>
          <w:sz w:val="23"/>
          <w:szCs w:val="23"/>
        </w:rPr>
        <w:t>.........</w:t>
      </w:r>
      <w:r w:rsidR="00095F8F" w:rsidRPr="00F73AB7">
        <w:rPr>
          <w:rFonts w:ascii="Arial" w:hAnsi="Arial"/>
          <w:sz w:val="23"/>
          <w:szCs w:val="23"/>
        </w:rPr>
        <w:tab/>
      </w:r>
      <w:r w:rsidR="007A0471" w:rsidRPr="00F73AB7">
        <w:rPr>
          <w:rFonts w:ascii="Arial" w:hAnsi="Arial"/>
          <w:sz w:val="23"/>
          <w:szCs w:val="23"/>
        </w:rPr>
        <w:t>5</w:t>
      </w:r>
    </w:p>
    <w:p w:rsidR="004D528D" w:rsidRPr="00F73AB7" w:rsidRDefault="004D528D" w:rsidP="0093660D">
      <w:pPr>
        <w:pStyle w:val="Default"/>
        <w:jc w:val="center"/>
        <w:rPr>
          <w:rFonts w:ascii="Arial" w:hAnsi="Arial"/>
          <w:sz w:val="23"/>
          <w:szCs w:val="23"/>
        </w:rPr>
        <w:pPrChange w:id="13" w:author="ERDMANN" w:date="2018-03-15T09:33:00Z">
          <w:pPr>
            <w:pStyle w:val="Default"/>
          </w:pPr>
        </w:pPrChange>
      </w:pPr>
      <w:r w:rsidRPr="00F73AB7">
        <w:rPr>
          <w:rFonts w:ascii="Arial" w:hAnsi="Arial"/>
          <w:sz w:val="23"/>
          <w:szCs w:val="23"/>
        </w:rPr>
        <w:t>2 - 4 – Système de coordonnées ..............................................................................................</w:t>
      </w:r>
      <w:r w:rsidR="00F73AB7">
        <w:rPr>
          <w:rFonts w:ascii="Arial" w:hAnsi="Arial"/>
          <w:sz w:val="23"/>
          <w:szCs w:val="23"/>
        </w:rPr>
        <w:t>........</w:t>
      </w:r>
      <w:r w:rsidR="00095F8F" w:rsidRPr="00F73AB7">
        <w:rPr>
          <w:rFonts w:ascii="Arial" w:hAnsi="Arial"/>
          <w:sz w:val="23"/>
          <w:szCs w:val="23"/>
        </w:rPr>
        <w:tab/>
      </w:r>
      <w:r w:rsidR="007A0471" w:rsidRPr="00F73AB7">
        <w:rPr>
          <w:rFonts w:ascii="Arial" w:hAnsi="Arial"/>
          <w:sz w:val="23"/>
          <w:szCs w:val="23"/>
        </w:rPr>
        <w:t>5</w:t>
      </w:r>
    </w:p>
    <w:p w:rsidR="004D528D" w:rsidRPr="00F73AB7" w:rsidRDefault="004D528D" w:rsidP="0093660D">
      <w:pPr>
        <w:pStyle w:val="Default"/>
        <w:jc w:val="center"/>
        <w:rPr>
          <w:rFonts w:ascii="Arial" w:hAnsi="Arial"/>
          <w:sz w:val="23"/>
          <w:szCs w:val="23"/>
        </w:rPr>
        <w:pPrChange w:id="14" w:author="ERDMANN" w:date="2018-03-15T09:33:00Z">
          <w:pPr>
            <w:pStyle w:val="Default"/>
          </w:pPr>
        </w:pPrChange>
      </w:pPr>
      <w:r w:rsidRPr="00F73AB7">
        <w:rPr>
          <w:rFonts w:ascii="Arial" w:hAnsi="Arial"/>
          <w:sz w:val="23"/>
          <w:szCs w:val="23"/>
        </w:rPr>
        <w:t>2 - 5 – Format des plans DAO ................................................................................................</w:t>
      </w:r>
      <w:r w:rsidR="00095F8F" w:rsidRPr="00F73AB7">
        <w:rPr>
          <w:rFonts w:ascii="Arial" w:hAnsi="Arial"/>
          <w:sz w:val="23"/>
          <w:szCs w:val="23"/>
        </w:rPr>
        <w:t>....</w:t>
      </w:r>
      <w:r w:rsidR="00F73AB7">
        <w:rPr>
          <w:rFonts w:ascii="Arial" w:hAnsi="Arial"/>
          <w:sz w:val="23"/>
          <w:szCs w:val="23"/>
        </w:rPr>
        <w:t>.....</w:t>
      </w:r>
      <w:r w:rsidR="00095F8F" w:rsidRPr="00F73AB7">
        <w:rPr>
          <w:rFonts w:ascii="Arial" w:hAnsi="Arial"/>
          <w:sz w:val="23"/>
          <w:szCs w:val="23"/>
        </w:rPr>
        <w:tab/>
      </w:r>
      <w:r w:rsidR="007A0471" w:rsidRPr="00F73AB7">
        <w:rPr>
          <w:rFonts w:ascii="Arial" w:hAnsi="Arial"/>
          <w:sz w:val="23"/>
          <w:szCs w:val="23"/>
        </w:rPr>
        <w:t>5</w:t>
      </w:r>
    </w:p>
    <w:p w:rsidR="004D528D" w:rsidRPr="00F73AB7" w:rsidRDefault="007A0471" w:rsidP="0093660D">
      <w:pPr>
        <w:pStyle w:val="Default"/>
        <w:jc w:val="center"/>
        <w:rPr>
          <w:rFonts w:ascii="Arial" w:hAnsi="Arial"/>
          <w:sz w:val="23"/>
          <w:szCs w:val="23"/>
        </w:rPr>
        <w:pPrChange w:id="15" w:author="ERDMANN" w:date="2018-03-15T09:33:00Z">
          <w:pPr>
            <w:pStyle w:val="Default"/>
          </w:pPr>
        </w:pPrChange>
      </w:pPr>
      <w:r w:rsidRPr="00F73AB7">
        <w:rPr>
          <w:rFonts w:ascii="Arial" w:hAnsi="Arial"/>
          <w:sz w:val="23"/>
          <w:szCs w:val="23"/>
        </w:rPr>
        <w:t>2 - 6</w:t>
      </w:r>
      <w:r w:rsidR="004D528D" w:rsidRPr="00F73AB7">
        <w:rPr>
          <w:rFonts w:ascii="Arial" w:hAnsi="Arial"/>
          <w:sz w:val="23"/>
          <w:szCs w:val="23"/>
        </w:rPr>
        <w:t xml:space="preserve"> – Cartouche des plans .....................................................................................................</w:t>
      </w:r>
      <w:r w:rsidR="00F73AB7">
        <w:rPr>
          <w:rFonts w:ascii="Arial" w:hAnsi="Arial"/>
          <w:sz w:val="23"/>
          <w:szCs w:val="23"/>
        </w:rPr>
        <w:t>........</w:t>
      </w:r>
      <w:r w:rsidR="00095F8F" w:rsidRPr="00F73AB7">
        <w:rPr>
          <w:rFonts w:ascii="Arial" w:hAnsi="Arial"/>
          <w:sz w:val="23"/>
          <w:szCs w:val="23"/>
        </w:rPr>
        <w:tab/>
      </w:r>
      <w:r w:rsidRPr="00F73AB7">
        <w:rPr>
          <w:rFonts w:ascii="Arial" w:hAnsi="Arial"/>
          <w:sz w:val="23"/>
          <w:szCs w:val="23"/>
        </w:rPr>
        <w:t>5</w:t>
      </w:r>
    </w:p>
    <w:p w:rsidR="004D528D" w:rsidRPr="00F73AB7" w:rsidRDefault="007A0471" w:rsidP="0093660D">
      <w:pPr>
        <w:pStyle w:val="Default"/>
        <w:jc w:val="center"/>
        <w:rPr>
          <w:rFonts w:ascii="Arial" w:hAnsi="Arial"/>
          <w:sz w:val="23"/>
          <w:szCs w:val="23"/>
        </w:rPr>
        <w:pPrChange w:id="16" w:author="ERDMANN" w:date="2018-03-15T09:33:00Z">
          <w:pPr>
            <w:pStyle w:val="Default"/>
          </w:pPr>
        </w:pPrChange>
      </w:pPr>
      <w:r w:rsidRPr="00F73AB7">
        <w:rPr>
          <w:rFonts w:ascii="Arial" w:hAnsi="Arial"/>
          <w:sz w:val="23"/>
          <w:szCs w:val="23"/>
        </w:rPr>
        <w:t>2 - 7</w:t>
      </w:r>
      <w:r w:rsidR="004D528D" w:rsidRPr="00F73AB7">
        <w:rPr>
          <w:rFonts w:ascii="Arial" w:hAnsi="Arial"/>
          <w:sz w:val="23"/>
          <w:szCs w:val="23"/>
        </w:rPr>
        <w:t xml:space="preserve"> – Textes...........................................................................................................................</w:t>
      </w:r>
      <w:r w:rsidR="00F73AB7">
        <w:rPr>
          <w:rFonts w:ascii="Arial" w:hAnsi="Arial"/>
          <w:sz w:val="23"/>
          <w:szCs w:val="23"/>
        </w:rPr>
        <w:t>..........</w:t>
      </w:r>
      <w:r w:rsidR="00095F8F" w:rsidRPr="00F73AB7">
        <w:rPr>
          <w:rFonts w:ascii="Arial" w:hAnsi="Arial"/>
          <w:sz w:val="23"/>
          <w:szCs w:val="23"/>
        </w:rPr>
        <w:tab/>
      </w:r>
      <w:r w:rsidRPr="00F73AB7">
        <w:rPr>
          <w:rFonts w:ascii="Arial" w:hAnsi="Arial"/>
          <w:sz w:val="23"/>
          <w:szCs w:val="23"/>
        </w:rPr>
        <w:t>5</w:t>
      </w:r>
    </w:p>
    <w:p w:rsidR="004D528D" w:rsidRPr="00F73AB7" w:rsidRDefault="007A0471" w:rsidP="0093660D">
      <w:pPr>
        <w:pStyle w:val="Default"/>
        <w:jc w:val="center"/>
        <w:rPr>
          <w:rFonts w:ascii="Arial" w:hAnsi="Arial"/>
          <w:sz w:val="23"/>
          <w:szCs w:val="23"/>
        </w:rPr>
        <w:pPrChange w:id="17" w:author="ERDMANN" w:date="2018-03-15T09:33:00Z">
          <w:pPr>
            <w:pStyle w:val="Default"/>
          </w:pPr>
        </w:pPrChange>
      </w:pPr>
      <w:r w:rsidRPr="00F73AB7">
        <w:rPr>
          <w:rFonts w:ascii="Arial" w:hAnsi="Arial"/>
          <w:sz w:val="23"/>
          <w:szCs w:val="23"/>
        </w:rPr>
        <w:t>2 - 8</w:t>
      </w:r>
      <w:r w:rsidR="004D528D" w:rsidRPr="00F73AB7">
        <w:rPr>
          <w:rFonts w:ascii="Arial" w:hAnsi="Arial"/>
          <w:sz w:val="23"/>
          <w:szCs w:val="23"/>
        </w:rPr>
        <w:t xml:space="preserve"> – Cotations ......................................................................................................................</w:t>
      </w:r>
      <w:r w:rsidR="00F73AB7">
        <w:rPr>
          <w:rFonts w:ascii="Arial" w:hAnsi="Arial"/>
          <w:sz w:val="23"/>
          <w:szCs w:val="23"/>
        </w:rPr>
        <w:t>.........</w:t>
      </w:r>
      <w:r w:rsidR="00095F8F" w:rsidRPr="00F73AB7">
        <w:rPr>
          <w:rFonts w:ascii="Arial" w:hAnsi="Arial"/>
          <w:sz w:val="23"/>
          <w:szCs w:val="23"/>
        </w:rPr>
        <w:tab/>
      </w:r>
      <w:r w:rsidRPr="00F73AB7">
        <w:rPr>
          <w:rFonts w:ascii="Arial" w:hAnsi="Arial"/>
          <w:sz w:val="23"/>
          <w:szCs w:val="23"/>
        </w:rPr>
        <w:t>6</w:t>
      </w:r>
    </w:p>
    <w:p w:rsidR="004D528D" w:rsidRPr="00F73AB7" w:rsidRDefault="007A0471" w:rsidP="0093660D">
      <w:pPr>
        <w:pStyle w:val="Default"/>
        <w:jc w:val="center"/>
        <w:rPr>
          <w:rFonts w:ascii="Arial" w:hAnsi="Arial"/>
          <w:sz w:val="23"/>
          <w:szCs w:val="23"/>
        </w:rPr>
        <w:pPrChange w:id="18" w:author="ERDMANN" w:date="2018-03-15T09:33:00Z">
          <w:pPr>
            <w:pStyle w:val="Default"/>
          </w:pPr>
        </w:pPrChange>
      </w:pPr>
      <w:r w:rsidRPr="00F73AB7">
        <w:rPr>
          <w:rFonts w:ascii="Arial" w:hAnsi="Arial"/>
          <w:sz w:val="23"/>
          <w:szCs w:val="23"/>
        </w:rPr>
        <w:t>2 - 9</w:t>
      </w:r>
      <w:r w:rsidR="004D528D" w:rsidRPr="00F73AB7">
        <w:rPr>
          <w:rFonts w:ascii="Arial" w:hAnsi="Arial"/>
          <w:sz w:val="23"/>
          <w:szCs w:val="23"/>
        </w:rPr>
        <w:t xml:space="preserve"> – Numérotation des locaux ...........................................................................................</w:t>
      </w:r>
      <w:r w:rsidR="00590D39" w:rsidRPr="00F73AB7">
        <w:rPr>
          <w:rFonts w:ascii="Arial" w:hAnsi="Arial"/>
          <w:sz w:val="23"/>
          <w:szCs w:val="23"/>
        </w:rPr>
        <w:t>............</w:t>
      </w:r>
      <w:r w:rsidR="00590D39" w:rsidRPr="00F73AB7">
        <w:rPr>
          <w:rFonts w:ascii="Arial" w:hAnsi="Arial"/>
          <w:sz w:val="23"/>
          <w:szCs w:val="23"/>
        </w:rPr>
        <w:tab/>
      </w:r>
      <w:r w:rsidRPr="00F73AB7">
        <w:rPr>
          <w:rFonts w:ascii="Arial" w:hAnsi="Arial"/>
          <w:sz w:val="23"/>
          <w:szCs w:val="23"/>
        </w:rPr>
        <w:t>6</w:t>
      </w:r>
    </w:p>
    <w:p w:rsidR="004D528D" w:rsidRPr="00F73AB7" w:rsidRDefault="004D528D" w:rsidP="0093660D">
      <w:pPr>
        <w:pStyle w:val="Default"/>
        <w:jc w:val="center"/>
        <w:rPr>
          <w:rFonts w:ascii="Arial" w:hAnsi="Arial"/>
          <w:sz w:val="23"/>
          <w:szCs w:val="23"/>
        </w:rPr>
        <w:pPrChange w:id="19" w:author="ERDMANN" w:date="2018-03-15T09:33:00Z">
          <w:pPr>
            <w:pStyle w:val="Default"/>
          </w:pPr>
        </w:pPrChange>
      </w:pPr>
      <w:r w:rsidRPr="00F73AB7">
        <w:rPr>
          <w:rFonts w:ascii="Arial" w:hAnsi="Arial"/>
          <w:b/>
          <w:bCs/>
          <w:sz w:val="23"/>
          <w:szCs w:val="23"/>
        </w:rPr>
        <w:t>3 – ECHANGE DES DONNEES ...........................................................................................</w:t>
      </w:r>
      <w:r w:rsidR="00590D39" w:rsidRPr="00F73AB7">
        <w:rPr>
          <w:rFonts w:ascii="Arial" w:hAnsi="Arial"/>
          <w:b/>
          <w:bCs/>
          <w:sz w:val="23"/>
          <w:szCs w:val="23"/>
        </w:rPr>
        <w:t>..........</w:t>
      </w:r>
      <w:r w:rsidR="00590D39" w:rsidRPr="00F73AB7">
        <w:rPr>
          <w:rFonts w:ascii="Arial" w:hAnsi="Arial"/>
          <w:b/>
          <w:bCs/>
          <w:sz w:val="23"/>
          <w:szCs w:val="23"/>
        </w:rPr>
        <w:tab/>
      </w:r>
      <w:r w:rsidR="00132185" w:rsidRPr="00F73AB7">
        <w:rPr>
          <w:rFonts w:ascii="Arial" w:hAnsi="Arial"/>
          <w:b/>
          <w:bCs/>
          <w:sz w:val="23"/>
          <w:szCs w:val="23"/>
        </w:rPr>
        <w:t>6</w:t>
      </w:r>
    </w:p>
    <w:p w:rsidR="004D528D" w:rsidRPr="00F73AB7" w:rsidRDefault="004D528D" w:rsidP="0093660D">
      <w:pPr>
        <w:pStyle w:val="Default"/>
        <w:jc w:val="center"/>
        <w:rPr>
          <w:rFonts w:ascii="Arial" w:hAnsi="Arial"/>
          <w:sz w:val="23"/>
          <w:szCs w:val="23"/>
        </w:rPr>
        <w:pPrChange w:id="20" w:author="ERDMANN" w:date="2018-03-15T09:33:00Z">
          <w:pPr>
            <w:pStyle w:val="Default"/>
          </w:pPr>
        </w:pPrChange>
      </w:pPr>
      <w:r w:rsidRPr="00F73AB7">
        <w:rPr>
          <w:rFonts w:ascii="Arial" w:hAnsi="Arial"/>
          <w:sz w:val="23"/>
          <w:szCs w:val="23"/>
        </w:rPr>
        <w:t>3 - 1 – Format des fichiers d’échange .................................................................................</w:t>
      </w:r>
      <w:r w:rsidR="00F73AB7">
        <w:rPr>
          <w:rFonts w:ascii="Arial" w:hAnsi="Arial"/>
          <w:sz w:val="23"/>
          <w:szCs w:val="23"/>
        </w:rPr>
        <w:t>.............</w:t>
      </w:r>
      <w:r w:rsidR="00590D39" w:rsidRPr="00F73AB7">
        <w:rPr>
          <w:rFonts w:ascii="Arial" w:hAnsi="Arial"/>
          <w:sz w:val="23"/>
          <w:szCs w:val="23"/>
        </w:rPr>
        <w:tab/>
      </w:r>
      <w:r w:rsidR="00132185" w:rsidRPr="00F73AB7">
        <w:rPr>
          <w:rFonts w:ascii="Arial" w:hAnsi="Arial"/>
          <w:sz w:val="23"/>
          <w:szCs w:val="23"/>
        </w:rPr>
        <w:t>6</w:t>
      </w:r>
    </w:p>
    <w:p w:rsidR="004D528D" w:rsidRPr="00F73AB7" w:rsidRDefault="004D528D" w:rsidP="0093660D">
      <w:pPr>
        <w:pStyle w:val="Default"/>
        <w:jc w:val="center"/>
        <w:rPr>
          <w:rFonts w:ascii="Arial" w:hAnsi="Arial"/>
          <w:sz w:val="23"/>
          <w:szCs w:val="23"/>
        </w:rPr>
        <w:pPrChange w:id="21" w:author="ERDMANN" w:date="2018-03-15T09:33:00Z">
          <w:pPr>
            <w:pStyle w:val="Default"/>
          </w:pPr>
        </w:pPrChange>
      </w:pPr>
      <w:r w:rsidRPr="00F73AB7">
        <w:rPr>
          <w:rFonts w:ascii="Arial" w:hAnsi="Arial"/>
          <w:sz w:val="23"/>
          <w:szCs w:val="23"/>
        </w:rPr>
        <w:t>3 - 2 – Envoi des données .....................................................................................................</w:t>
      </w:r>
      <w:r w:rsidR="00F73AB7">
        <w:rPr>
          <w:rFonts w:ascii="Arial" w:hAnsi="Arial"/>
          <w:sz w:val="23"/>
          <w:szCs w:val="23"/>
        </w:rPr>
        <w:t>...........</w:t>
      </w:r>
      <w:r w:rsidR="00590D39" w:rsidRPr="00F73AB7">
        <w:rPr>
          <w:rFonts w:ascii="Arial" w:hAnsi="Arial"/>
          <w:sz w:val="23"/>
          <w:szCs w:val="23"/>
        </w:rPr>
        <w:tab/>
      </w:r>
      <w:r w:rsidR="00132185" w:rsidRPr="00F73AB7">
        <w:rPr>
          <w:rFonts w:ascii="Arial" w:hAnsi="Arial"/>
          <w:sz w:val="23"/>
          <w:szCs w:val="23"/>
        </w:rPr>
        <w:t>6</w:t>
      </w:r>
    </w:p>
    <w:p w:rsidR="004D528D" w:rsidRPr="00F73AB7" w:rsidRDefault="004D528D" w:rsidP="0093660D">
      <w:pPr>
        <w:pStyle w:val="Default"/>
        <w:jc w:val="center"/>
        <w:rPr>
          <w:rFonts w:ascii="Arial" w:hAnsi="Arial"/>
          <w:sz w:val="23"/>
          <w:szCs w:val="23"/>
        </w:rPr>
        <w:pPrChange w:id="22" w:author="ERDMANN" w:date="2018-03-15T09:33:00Z">
          <w:pPr>
            <w:pStyle w:val="Default"/>
          </w:pPr>
        </w:pPrChange>
      </w:pPr>
      <w:r w:rsidRPr="00F73AB7">
        <w:rPr>
          <w:rFonts w:ascii="Arial" w:hAnsi="Arial"/>
          <w:sz w:val="23"/>
          <w:szCs w:val="23"/>
        </w:rPr>
        <w:t>3 - 3 – Réception des données...............................................................................................</w:t>
      </w:r>
      <w:r w:rsidR="00F73AB7">
        <w:rPr>
          <w:rFonts w:ascii="Arial" w:hAnsi="Arial"/>
          <w:sz w:val="23"/>
          <w:szCs w:val="23"/>
        </w:rPr>
        <w:t>...........</w:t>
      </w:r>
      <w:r w:rsidR="00590D39" w:rsidRPr="00F73AB7">
        <w:rPr>
          <w:rFonts w:ascii="Arial" w:hAnsi="Arial"/>
          <w:sz w:val="23"/>
          <w:szCs w:val="23"/>
        </w:rPr>
        <w:tab/>
      </w:r>
      <w:r w:rsidR="00132185" w:rsidRPr="00F73AB7">
        <w:rPr>
          <w:rFonts w:ascii="Arial" w:hAnsi="Arial"/>
          <w:sz w:val="23"/>
          <w:szCs w:val="23"/>
        </w:rPr>
        <w:t>7</w:t>
      </w:r>
    </w:p>
    <w:p w:rsidR="004D528D" w:rsidRPr="00F73AB7" w:rsidDel="0093660D" w:rsidRDefault="004D528D" w:rsidP="0093660D">
      <w:pPr>
        <w:pStyle w:val="Default"/>
        <w:jc w:val="center"/>
        <w:rPr>
          <w:del w:id="23" w:author="ERDMANN" w:date="2018-03-15T09:37:00Z"/>
          <w:rFonts w:ascii="Arial" w:hAnsi="Arial"/>
          <w:sz w:val="23"/>
          <w:szCs w:val="23"/>
        </w:rPr>
        <w:pPrChange w:id="24" w:author="ERDMANN" w:date="2018-03-15T09:33:00Z">
          <w:pPr>
            <w:pStyle w:val="Default"/>
          </w:pPr>
        </w:pPrChange>
      </w:pPr>
      <w:del w:id="25" w:author="ERDMANN" w:date="2018-03-15T09:37:00Z">
        <w:r w:rsidRPr="00F73AB7" w:rsidDel="0093660D">
          <w:rPr>
            <w:rFonts w:ascii="Arial" w:hAnsi="Arial"/>
            <w:b/>
            <w:bCs/>
            <w:sz w:val="23"/>
            <w:szCs w:val="23"/>
          </w:rPr>
          <w:delText>4 – DOSSIER DES OUVRAGES EXECUTES ....................................................................</w:delText>
        </w:r>
        <w:r w:rsidR="00590D39" w:rsidRPr="00F73AB7" w:rsidDel="0093660D">
          <w:rPr>
            <w:rFonts w:ascii="Arial" w:hAnsi="Arial"/>
            <w:b/>
            <w:bCs/>
            <w:sz w:val="23"/>
            <w:szCs w:val="23"/>
          </w:rPr>
          <w:delText>.........</w:delText>
        </w:r>
        <w:r w:rsidR="00F73AB7" w:rsidDel="0093660D">
          <w:rPr>
            <w:rFonts w:ascii="Arial" w:hAnsi="Arial"/>
            <w:b/>
            <w:bCs/>
            <w:sz w:val="23"/>
            <w:szCs w:val="23"/>
          </w:rPr>
          <w:delText>....</w:delText>
        </w:r>
        <w:r w:rsidR="00590D39" w:rsidRPr="00F73AB7" w:rsidDel="0093660D">
          <w:rPr>
            <w:rFonts w:ascii="Arial" w:hAnsi="Arial"/>
            <w:b/>
            <w:bCs/>
            <w:sz w:val="23"/>
            <w:szCs w:val="23"/>
          </w:rPr>
          <w:tab/>
        </w:r>
        <w:r w:rsidR="00132185" w:rsidRPr="00F73AB7" w:rsidDel="0093660D">
          <w:rPr>
            <w:rFonts w:ascii="Arial" w:hAnsi="Arial"/>
            <w:b/>
            <w:bCs/>
            <w:sz w:val="23"/>
            <w:szCs w:val="23"/>
          </w:rPr>
          <w:delText>7</w:delText>
        </w:r>
      </w:del>
    </w:p>
    <w:p w:rsidR="004D528D" w:rsidRPr="00F73AB7" w:rsidDel="0093660D" w:rsidRDefault="004D528D" w:rsidP="0093660D">
      <w:pPr>
        <w:pStyle w:val="Default"/>
        <w:jc w:val="center"/>
        <w:rPr>
          <w:del w:id="26" w:author="ERDMANN" w:date="2018-03-15T09:37:00Z"/>
          <w:rFonts w:ascii="Arial" w:hAnsi="Arial"/>
          <w:sz w:val="23"/>
          <w:szCs w:val="23"/>
        </w:rPr>
        <w:pPrChange w:id="27" w:author="ERDMANN" w:date="2018-03-15T09:33:00Z">
          <w:pPr>
            <w:pStyle w:val="Default"/>
          </w:pPr>
        </w:pPrChange>
      </w:pPr>
      <w:del w:id="28" w:author="ERDMANN" w:date="2018-03-15T09:37:00Z">
        <w:r w:rsidRPr="00F73AB7" w:rsidDel="0093660D">
          <w:rPr>
            <w:rFonts w:ascii="Arial" w:hAnsi="Arial"/>
            <w:sz w:val="23"/>
            <w:szCs w:val="23"/>
          </w:rPr>
          <w:delText>4 - 1 – Réception des DOE ...................................................................................................</w:delText>
        </w:r>
        <w:r w:rsidR="00F73AB7" w:rsidDel="0093660D">
          <w:rPr>
            <w:rFonts w:ascii="Arial" w:hAnsi="Arial"/>
            <w:sz w:val="23"/>
            <w:szCs w:val="23"/>
          </w:rPr>
          <w:delText>...........</w:delText>
        </w:r>
        <w:r w:rsidR="00590D39" w:rsidRPr="00F73AB7" w:rsidDel="0093660D">
          <w:rPr>
            <w:rFonts w:ascii="Arial" w:hAnsi="Arial"/>
            <w:sz w:val="23"/>
            <w:szCs w:val="23"/>
          </w:rPr>
          <w:tab/>
        </w:r>
        <w:r w:rsidR="00132185" w:rsidRPr="00F73AB7" w:rsidDel="0093660D">
          <w:rPr>
            <w:rFonts w:ascii="Arial" w:hAnsi="Arial"/>
            <w:sz w:val="23"/>
            <w:szCs w:val="23"/>
          </w:rPr>
          <w:delText>7</w:delText>
        </w:r>
      </w:del>
    </w:p>
    <w:p w:rsidR="004D528D" w:rsidRPr="00F73AB7" w:rsidDel="0093660D" w:rsidRDefault="004D528D" w:rsidP="0093660D">
      <w:pPr>
        <w:pStyle w:val="Default"/>
        <w:jc w:val="center"/>
        <w:rPr>
          <w:del w:id="29" w:author="ERDMANN" w:date="2018-03-15T09:37:00Z"/>
          <w:rFonts w:ascii="Arial" w:hAnsi="Arial"/>
          <w:sz w:val="23"/>
          <w:szCs w:val="23"/>
        </w:rPr>
        <w:pPrChange w:id="30" w:author="ERDMANN" w:date="2018-03-15T09:33:00Z">
          <w:pPr>
            <w:pStyle w:val="Default"/>
          </w:pPr>
        </w:pPrChange>
      </w:pPr>
      <w:del w:id="31" w:author="ERDMANN" w:date="2018-03-15T09:37:00Z">
        <w:r w:rsidRPr="00F73AB7" w:rsidDel="0093660D">
          <w:rPr>
            <w:rFonts w:ascii="Arial" w:hAnsi="Arial"/>
            <w:sz w:val="23"/>
            <w:szCs w:val="23"/>
          </w:rPr>
          <w:delText>4 - 2 – Description des DOE .................................................................................................</w:delText>
        </w:r>
        <w:r w:rsidR="00132185" w:rsidRPr="00F73AB7" w:rsidDel="0093660D">
          <w:rPr>
            <w:rFonts w:ascii="Arial" w:hAnsi="Arial"/>
            <w:sz w:val="23"/>
            <w:szCs w:val="23"/>
          </w:rPr>
          <w:delText>..</w:delText>
        </w:r>
        <w:r w:rsidR="00F73AB7" w:rsidDel="0093660D">
          <w:rPr>
            <w:rFonts w:ascii="Arial" w:hAnsi="Arial"/>
            <w:sz w:val="23"/>
            <w:szCs w:val="23"/>
          </w:rPr>
          <w:delText>..........</w:delText>
        </w:r>
        <w:r w:rsidR="00132185" w:rsidRPr="00F73AB7" w:rsidDel="0093660D">
          <w:rPr>
            <w:rFonts w:ascii="Arial" w:hAnsi="Arial"/>
            <w:sz w:val="23"/>
            <w:szCs w:val="23"/>
          </w:rPr>
          <w:tab/>
          <w:delText>7</w:delText>
        </w:r>
      </w:del>
    </w:p>
    <w:p w:rsidR="004D528D" w:rsidRPr="00F73AB7" w:rsidRDefault="004D528D" w:rsidP="0093660D">
      <w:pPr>
        <w:pStyle w:val="Default"/>
        <w:jc w:val="center"/>
        <w:rPr>
          <w:rFonts w:ascii="Arial" w:hAnsi="Arial"/>
          <w:sz w:val="23"/>
          <w:szCs w:val="23"/>
        </w:rPr>
        <w:pPrChange w:id="32" w:author="ERDMANN" w:date="2018-03-15T09:33:00Z">
          <w:pPr>
            <w:pStyle w:val="Default"/>
          </w:pPr>
        </w:pPrChange>
      </w:pPr>
      <w:r w:rsidRPr="00F73AB7">
        <w:rPr>
          <w:rFonts w:ascii="Arial" w:hAnsi="Arial"/>
          <w:b/>
          <w:bCs/>
          <w:sz w:val="23"/>
          <w:szCs w:val="28"/>
        </w:rPr>
        <w:t xml:space="preserve">ANNEXES </w:t>
      </w:r>
      <w:r w:rsidRPr="00F73AB7">
        <w:rPr>
          <w:rFonts w:ascii="Arial" w:hAnsi="Arial"/>
          <w:b/>
          <w:bCs/>
          <w:sz w:val="23"/>
          <w:szCs w:val="23"/>
        </w:rPr>
        <w:t>........................................................................................................................</w:t>
      </w:r>
      <w:r w:rsidR="00590D39" w:rsidRPr="00F73AB7">
        <w:rPr>
          <w:rFonts w:ascii="Arial" w:hAnsi="Arial"/>
          <w:b/>
          <w:bCs/>
          <w:sz w:val="23"/>
          <w:szCs w:val="23"/>
        </w:rPr>
        <w:t>............</w:t>
      </w:r>
      <w:r w:rsidR="00F73AB7">
        <w:rPr>
          <w:rFonts w:ascii="Arial" w:hAnsi="Arial"/>
          <w:b/>
          <w:bCs/>
          <w:sz w:val="23"/>
          <w:szCs w:val="23"/>
        </w:rPr>
        <w:t>....</w:t>
      </w:r>
      <w:r w:rsidR="00590D39" w:rsidRPr="00F73AB7">
        <w:rPr>
          <w:rFonts w:ascii="Arial" w:hAnsi="Arial"/>
          <w:b/>
          <w:bCs/>
          <w:sz w:val="23"/>
          <w:szCs w:val="23"/>
        </w:rPr>
        <w:tab/>
      </w:r>
      <w:r w:rsidR="00132185" w:rsidRPr="00F73AB7">
        <w:rPr>
          <w:rFonts w:ascii="Arial" w:hAnsi="Arial"/>
          <w:b/>
          <w:bCs/>
          <w:sz w:val="23"/>
          <w:szCs w:val="23"/>
        </w:rPr>
        <w:t>7</w:t>
      </w:r>
    </w:p>
    <w:p w:rsidR="004D528D" w:rsidRPr="00F73AB7" w:rsidRDefault="004D528D" w:rsidP="0093660D">
      <w:pPr>
        <w:pStyle w:val="Default"/>
        <w:jc w:val="center"/>
        <w:rPr>
          <w:rFonts w:ascii="Arial" w:hAnsi="Arial"/>
          <w:sz w:val="23"/>
          <w:szCs w:val="23"/>
        </w:rPr>
        <w:pPrChange w:id="33" w:author="ERDMANN" w:date="2018-03-15T09:33:00Z">
          <w:pPr>
            <w:pStyle w:val="Default"/>
          </w:pPr>
        </w:pPrChange>
      </w:pPr>
      <w:r w:rsidRPr="00F73AB7">
        <w:rPr>
          <w:rFonts w:ascii="Arial" w:hAnsi="Arial"/>
          <w:b/>
          <w:bCs/>
          <w:sz w:val="23"/>
          <w:szCs w:val="28"/>
        </w:rPr>
        <w:t xml:space="preserve">ANNEXE 1 </w:t>
      </w:r>
      <w:r w:rsidR="004B5D9A">
        <w:rPr>
          <w:rFonts w:ascii="Arial" w:hAnsi="Arial"/>
          <w:b/>
          <w:bCs/>
          <w:sz w:val="23"/>
          <w:szCs w:val="23"/>
        </w:rPr>
        <w:t xml:space="preserve">Cartouche à adopter   </w:t>
      </w:r>
      <w:r w:rsidRPr="00F73AB7">
        <w:rPr>
          <w:rFonts w:ascii="Arial" w:hAnsi="Arial"/>
          <w:b/>
          <w:bCs/>
          <w:sz w:val="23"/>
          <w:szCs w:val="23"/>
        </w:rPr>
        <w:t>.......................................................................................</w:t>
      </w:r>
      <w:r w:rsidR="004B5D9A">
        <w:rPr>
          <w:rFonts w:ascii="Arial" w:hAnsi="Arial"/>
          <w:b/>
          <w:bCs/>
          <w:sz w:val="23"/>
          <w:szCs w:val="23"/>
        </w:rPr>
        <w:t>...........</w:t>
      </w:r>
      <w:r w:rsidR="00590D39" w:rsidRPr="00F73AB7">
        <w:rPr>
          <w:rFonts w:ascii="Arial" w:hAnsi="Arial"/>
          <w:b/>
          <w:bCs/>
          <w:sz w:val="23"/>
          <w:szCs w:val="23"/>
        </w:rPr>
        <w:tab/>
      </w:r>
      <w:r w:rsidR="000A59B4" w:rsidRPr="00F73AB7">
        <w:rPr>
          <w:rFonts w:ascii="Arial" w:hAnsi="Arial"/>
          <w:b/>
          <w:bCs/>
          <w:sz w:val="23"/>
          <w:szCs w:val="23"/>
        </w:rPr>
        <w:t>8</w:t>
      </w:r>
    </w:p>
    <w:p w:rsidR="004D528D" w:rsidRPr="00F73AB7" w:rsidRDefault="004D528D" w:rsidP="0093660D">
      <w:pPr>
        <w:pStyle w:val="Default"/>
        <w:jc w:val="center"/>
        <w:rPr>
          <w:rFonts w:ascii="Arial" w:hAnsi="Arial"/>
          <w:sz w:val="23"/>
          <w:szCs w:val="23"/>
        </w:rPr>
        <w:pPrChange w:id="34" w:author="ERDMANN" w:date="2018-03-15T09:33:00Z">
          <w:pPr>
            <w:pStyle w:val="Default"/>
          </w:pPr>
        </w:pPrChange>
      </w:pPr>
      <w:r w:rsidRPr="00F73AB7">
        <w:rPr>
          <w:rFonts w:ascii="Arial" w:hAnsi="Arial"/>
          <w:b/>
          <w:bCs/>
          <w:sz w:val="23"/>
          <w:szCs w:val="28"/>
        </w:rPr>
        <w:t>ANNEXE 2</w:t>
      </w:r>
      <w:r w:rsidR="004B5D9A">
        <w:rPr>
          <w:rFonts w:ascii="Arial" w:hAnsi="Arial"/>
          <w:b/>
          <w:bCs/>
          <w:sz w:val="23"/>
          <w:szCs w:val="23"/>
        </w:rPr>
        <w:t xml:space="preserve"> </w:t>
      </w:r>
      <w:proofErr w:type="spellStart"/>
      <w:r w:rsidR="004B5D9A">
        <w:rPr>
          <w:rFonts w:ascii="Arial" w:hAnsi="Arial"/>
          <w:b/>
          <w:bCs/>
          <w:sz w:val="23"/>
          <w:szCs w:val="23"/>
        </w:rPr>
        <w:t>Layers</w:t>
      </w:r>
      <w:proofErr w:type="spellEnd"/>
      <w:r w:rsidR="004B5D9A">
        <w:rPr>
          <w:rFonts w:ascii="Arial" w:hAnsi="Arial"/>
          <w:b/>
          <w:bCs/>
          <w:sz w:val="23"/>
          <w:szCs w:val="23"/>
        </w:rPr>
        <w:t xml:space="preserve"> imposés   </w:t>
      </w:r>
      <w:r w:rsidRPr="00F73AB7">
        <w:rPr>
          <w:rFonts w:ascii="Arial" w:hAnsi="Arial"/>
          <w:b/>
          <w:bCs/>
          <w:sz w:val="23"/>
          <w:szCs w:val="23"/>
        </w:rPr>
        <w:t>............................................................................................</w:t>
      </w:r>
      <w:r w:rsidR="00590D39" w:rsidRPr="00F73AB7">
        <w:rPr>
          <w:rFonts w:ascii="Arial" w:hAnsi="Arial"/>
          <w:b/>
          <w:bCs/>
          <w:sz w:val="23"/>
          <w:szCs w:val="23"/>
        </w:rPr>
        <w:t>............</w:t>
      </w:r>
      <w:r w:rsidR="004B5D9A">
        <w:rPr>
          <w:rFonts w:ascii="Arial" w:hAnsi="Arial"/>
          <w:b/>
          <w:bCs/>
          <w:sz w:val="23"/>
          <w:szCs w:val="23"/>
        </w:rPr>
        <w:t>.</w:t>
      </w:r>
      <w:r w:rsidR="00590D39" w:rsidRPr="00F73AB7">
        <w:rPr>
          <w:rFonts w:ascii="Arial" w:hAnsi="Arial"/>
          <w:b/>
          <w:bCs/>
          <w:sz w:val="23"/>
          <w:szCs w:val="23"/>
        </w:rPr>
        <w:tab/>
      </w:r>
      <w:r w:rsidR="000A59B4" w:rsidRPr="00F73AB7">
        <w:rPr>
          <w:rFonts w:ascii="Arial" w:hAnsi="Arial"/>
          <w:b/>
          <w:bCs/>
          <w:sz w:val="23"/>
          <w:szCs w:val="23"/>
        </w:rPr>
        <w:t>8</w:t>
      </w:r>
    </w:p>
    <w:p w:rsidR="004D528D" w:rsidRPr="00F73AB7" w:rsidRDefault="004D528D" w:rsidP="0093660D">
      <w:pPr>
        <w:pStyle w:val="Default"/>
        <w:jc w:val="center"/>
        <w:rPr>
          <w:rFonts w:ascii="Arial" w:hAnsi="Arial"/>
          <w:sz w:val="23"/>
          <w:szCs w:val="23"/>
        </w:rPr>
        <w:pPrChange w:id="35" w:author="ERDMANN" w:date="2018-03-15T09:33:00Z">
          <w:pPr>
            <w:pStyle w:val="Default"/>
          </w:pPr>
        </w:pPrChange>
      </w:pPr>
      <w:r w:rsidRPr="00F73AB7">
        <w:rPr>
          <w:rFonts w:ascii="Arial" w:hAnsi="Arial"/>
          <w:b/>
          <w:bCs/>
          <w:sz w:val="23"/>
          <w:szCs w:val="28"/>
        </w:rPr>
        <w:t xml:space="preserve">ANNEXE 3 </w:t>
      </w:r>
      <w:r w:rsidRPr="00F73AB7">
        <w:rPr>
          <w:rFonts w:ascii="Arial" w:hAnsi="Arial"/>
          <w:b/>
          <w:bCs/>
          <w:sz w:val="23"/>
          <w:szCs w:val="23"/>
        </w:rPr>
        <w:t>.......................................................................................................................</w:t>
      </w:r>
      <w:r w:rsidR="00590D39" w:rsidRPr="00F73AB7">
        <w:rPr>
          <w:rFonts w:ascii="Arial" w:hAnsi="Arial"/>
          <w:b/>
          <w:bCs/>
          <w:sz w:val="23"/>
          <w:szCs w:val="23"/>
        </w:rPr>
        <w:t>............</w:t>
      </w:r>
      <w:r w:rsidR="00F73AB7">
        <w:rPr>
          <w:rFonts w:ascii="Arial" w:hAnsi="Arial"/>
          <w:b/>
          <w:bCs/>
          <w:sz w:val="23"/>
          <w:szCs w:val="23"/>
        </w:rPr>
        <w:t>....</w:t>
      </w:r>
      <w:r w:rsidR="004B5D9A">
        <w:rPr>
          <w:rFonts w:ascii="Arial" w:hAnsi="Arial"/>
          <w:b/>
          <w:bCs/>
          <w:sz w:val="23"/>
          <w:szCs w:val="23"/>
        </w:rPr>
        <w:t>.</w:t>
      </w:r>
      <w:r w:rsidR="00590D39" w:rsidRPr="00F73AB7">
        <w:rPr>
          <w:rFonts w:ascii="Arial" w:hAnsi="Arial"/>
          <w:b/>
          <w:bCs/>
          <w:sz w:val="23"/>
          <w:szCs w:val="23"/>
        </w:rPr>
        <w:tab/>
      </w:r>
      <w:r w:rsidR="00D015C7">
        <w:rPr>
          <w:rFonts w:ascii="Arial" w:hAnsi="Arial"/>
          <w:b/>
          <w:bCs/>
          <w:sz w:val="23"/>
          <w:szCs w:val="23"/>
        </w:rPr>
        <w:t>21</w:t>
      </w:r>
    </w:p>
    <w:p w:rsidR="007A0471" w:rsidRPr="00F73AB7" w:rsidRDefault="008E13BE" w:rsidP="0093660D">
      <w:pPr>
        <w:jc w:val="center"/>
        <w:rPr>
          <w:rFonts w:ascii="Arial" w:hAnsi="Arial"/>
          <w:b/>
          <w:bCs/>
          <w:sz w:val="23"/>
          <w:szCs w:val="23"/>
        </w:rPr>
        <w:pPrChange w:id="36" w:author="ERDMANN" w:date="2018-03-15T09:33:00Z">
          <w:pPr/>
        </w:pPrChange>
      </w:pPr>
      <w:r>
        <w:rPr>
          <w:rFonts w:ascii="Arial" w:hAnsi="Arial"/>
          <w:b/>
          <w:bCs/>
          <w:sz w:val="23"/>
          <w:szCs w:val="28"/>
        </w:rPr>
        <w:t>ANNEXE</w:t>
      </w:r>
      <w:r w:rsidR="004D528D" w:rsidRPr="00F73AB7">
        <w:rPr>
          <w:rFonts w:ascii="Arial" w:hAnsi="Arial"/>
          <w:b/>
          <w:bCs/>
          <w:sz w:val="23"/>
          <w:szCs w:val="28"/>
        </w:rPr>
        <w:t xml:space="preserve"> 4 </w:t>
      </w:r>
      <w:r w:rsidR="004D528D" w:rsidRPr="00F73AB7">
        <w:rPr>
          <w:rFonts w:ascii="Arial" w:hAnsi="Arial"/>
          <w:b/>
          <w:bCs/>
          <w:sz w:val="23"/>
          <w:szCs w:val="23"/>
        </w:rPr>
        <w:t>.....................................................................................................................</w:t>
      </w:r>
      <w:r w:rsidR="00590D39" w:rsidRPr="00F73AB7">
        <w:rPr>
          <w:rFonts w:ascii="Arial" w:hAnsi="Arial"/>
          <w:b/>
          <w:bCs/>
          <w:sz w:val="23"/>
          <w:szCs w:val="23"/>
        </w:rPr>
        <w:t>.........</w:t>
      </w:r>
      <w:r w:rsidR="00F73AB7">
        <w:rPr>
          <w:rFonts w:ascii="Arial" w:hAnsi="Arial"/>
          <w:b/>
          <w:bCs/>
          <w:sz w:val="23"/>
          <w:szCs w:val="23"/>
        </w:rPr>
        <w:t>......</w:t>
      </w:r>
      <w:r w:rsidR="004B5D9A">
        <w:rPr>
          <w:rFonts w:ascii="Arial" w:hAnsi="Arial"/>
          <w:b/>
          <w:bCs/>
          <w:sz w:val="23"/>
          <w:szCs w:val="23"/>
        </w:rPr>
        <w:t>....</w:t>
      </w:r>
      <w:r w:rsidR="00590D39" w:rsidRPr="00F73AB7">
        <w:rPr>
          <w:rFonts w:ascii="Arial" w:hAnsi="Arial"/>
          <w:b/>
          <w:bCs/>
          <w:sz w:val="23"/>
          <w:szCs w:val="23"/>
        </w:rPr>
        <w:tab/>
      </w:r>
      <w:r w:rsidR="00D015C7">
        <w:rPr>
          <w:rFonts w:ascii="Arial" w:hAnsi="Arial"/>
          <w:b/>
          <w:bCs/>
          <w:sz w:val="23"/>
          <w:szCs w:val="23"/>
        </w:rPr>
        <w:t>21</w:t>
      </w:r>
    </w:p>
    <w:p w:rsidR="007A0471" w:rsidRDefault="007A0471">
      <w:pPr>
        <w:rPr>
          <w:b/>
          <w:bCs/>
          <w:sz w:val="23"/>
          <w:szCs w:val="23"/>
        </w:rPr>
      </w:pPr>
      <w:r>
        <w:rPr>
          <w:b/>
          <w:bCs/>
          <w:sz w:val="23"/>
          <w:szCs w:val="23"/>
        </w:rPr>
        <w:br w:type="page"/>
      </w:r>
    </w:p>
    <w:p w:rsidR="00095F8F" w:rsidRPr="00095F8F" w:rsidRDefault="00095F8F" w:rsidP="0093660D">
      <w:pPr>
        <w:autoSpaceDE w:val="0"/>
        <w:autoSpaceDN w:val="0"/>
        <w:adjustRightInd w:val="0"/>
        <w:spacing w:after="0" w:line="240" w:lineRule="auto"/>
        <w:jc w:val="both"/>
        <w:rPr>
          <w:rFonts w:ascii="Arial" w:hAnsi="Arial" w:cs="Arial"/>
          <w:color w:val="000000"/>
          <w:sz w:val="23"/>
          <w:szCs w:val="23"/>
        </w:rPr>
        <w:pPrChange w:id="37" w:author="ERDMANN" w:date="2018-03-15T09:33:00Z">
          <w:pPr>
            <w:autoSpaceDE w:val="0"/>
            <w:autoSpaceDN w:val="0"/>
            <w:adjustRightInd w:val="0"/>
            <w:spacing w:after="0" w:line="240" w:lineRule="auto"/>
          </w:pPr>
        </w:pPrChange>
      </w:pPr>
      <w:r w:rsidRPr="00095F8F">
        <w:rPr>
          <w:rFonts w:ascii="Arial" w:hAnsi="Arial" w:cs="Arial"/>
          <w:color w:val="000000"/>
          <w:sz w:val="23"/>
          <w:szCs w:val="23"/>
        </w:rPr>
        <w:lastRenderedPageBreak/>
        <w:t xml:space="preserve">Le Centre Hospitalier </w:t>
      </w:r>
      <w:r>
        <w:rPr>
          <w:rFonts w:ascii="Arial" w:hAnsi="Arial" w:cs="Arial"/>
          <w:color w:val="000000"/>
          <w:sz w:val="23"/>
          <w:szCs w:val="23"/>
        </w:rPr>
        <w:t>Régional Universitaire de Brest</w:t>
      </w:r>
      <w:r w:rsidRPr="00095F8F">
        <w:rPr>
          <w:rFonts w:ascii="Arial" w:hAnsi="Arial" w:cs="Arial"/>
          <w:color w:val="000000"/>
          <w:sz w:val="23"/>
          <w:szCs w:val="23"/>
        </w:rPr>
        <w:t>, Janvier 201</w:t>
      </w:r>
      <w:r>
        <w:rPr>
          <w:rFonts w:ascii="Arial" w:hAnsi="Arial" w:cs="Arial"/>
          <w:color w:val="000000"/>
          <w:sz w:val="23"/>
          <w:szCs w:val="23"/>
        </w:rPr>
        <w:t>7</w:t>
      </w:r>
    </w:p>
    <w:p w:rsidR="00095F8F" w:rsidRDefault="00095F8F" w:rsidP="0093660D">
      <w:pPr>
        <w:jc w:val="both"/>
        <w:rPr>
          <w:rFonts w:ascii="Arial" w:hAnsi="Arial" w:cs="Arial"/>
          <w:color w:val="000000"/>
          <w:sz w:val="23"/>
          <w:szCs w:val="23"/>
        </w:rPr>
        <w:pPrChange w:id="38" w:author="ERDMANN" w:date="2018-03-15T09:33:00Z">
          <w:pPr/>
        </w:pPrChange>
      </w:pPr>
      <w:r w:rsidRPr="00095F8F">
        <w:rPr>
          <w:rFonts w:ascii="Arial" w:hAnsi="Arial" w:cs="Arial"/>
          <w:color w:val="000000"/>
          <w:sz w:val="23"/>
          <w:szCs w:val="23"/>
        </w:rPr>
        <w:t>L’utilisation et la diffusion de la charte graphique DAO (Dessin Assisté par Ordinateur) sont libres de droits, seule est requise l’acceptation des présentes conditions.</w:t>
      </w:r>
    </w:p>
    <w:p w:rsidR="00095F8F" w:rsidRPr="00095F8F" w:rsidRDefault="00095F8F" w:rsidP="0093660D">
      <w:pPr>
        <w:autoSpaceDE w:val="0"/>
        <w:autoSpaceDN w:val="0"/>
        <w:adjustRightInd w:val="0"/>
        <w:spacing w:after="0" w:line="240" w:lineRule="auto"/>
        <w:jc w:val="both"/>
        <w:rPr>
          <w:rFonts w:ascii="Arial" w:hAnsi="Arial" w:cs="Arial"/>
          <w:color w:val="000000"/>
          <w:sz w:val="23"/>
          <w:szCs w:val="23"/>
        </w:rPr>
        <w:pPrChange w:id="39" w:author="ERDMANN" w:date="2018-03-15T09:33:00Z">
          <w:pPr>
            <w:autoSpaceDE w:val="0"/>
            <w:autoSpaceDN w:val="0"/>
            <w:adjustRightInd w:val="0"/>
            <w:spacing w:after="0" w:line="240" w:lineRule="auto"/>
          </w:pPr>
        </w:pPrChange>
      </w:pPr>
      <w:r w:rsidRPr="00095F8F">
        <w:rPr>
          <w:rFonts w:ascii="Arial" w:hAnsi="Arial" w:cs="Arial"/>
          <w:b/>
          <w:bCs/>
          <w:color w:val="000000"/>
          <w:sz w:val="23"/>
          <w:szCs w:val="23"/>
        </w:rPr>
        <w:t xml:space="preserve">Avertissement </w:t>
      </w:r>
    </w:p>
    <w:p w:rsidR="00095F8F" w:rsidRPr="00095F8F" w:rsidRDefault="007179FB" w:rsidP="0093660D">
      <w:pPr>
        <w:autoSpaceDE w:val="0"/>
        <w:autoSpaceDN w:val="0"/>
        <w:adjustRightInd w:val="0"/>
        <w:spacing w:after="0" w:line="240" w:lineRule="auto"/>
        <w:jc w:val="both"/>
        <w:rPr>
          <w:rFonts w:ascii="Arial" w:hAnsi="Arial" w:cs="Arial"/>
          <w:color w:val="000000"/>
          <w:sz w:val="23"/>
          <w:szCs w:val="23"/>
        </w:rPr>
        <w:pPrChange w:id="40" w:author="ERDMANN" w:date="2018-03-15T09:33:00Z">
          <w:pPr>
            <w:autoSpaceDE w:val="0"/>
            <w:autoSpaceDN w:val="0"/>
            <w:adjustRightInd w:val="0"/>
            <w:spacing w:after="0" w:line="240" w:lineRule="auto"/>
          </w:pPr>
        </w:pPrChange>
      </w:pPr>
      <w:r>
        <w:rPr>
          <w:rFonts w:ascii="Arial" w:hAnsi="Arial" w:cs="Arial"/>
          <w:color w:val="000000"/>
          <w:sz w:val="23"/>
          <w:szCs w:val="23"/>
        </w:rPr>
        <w:t>Le CHU de Brest</w:t>
      </w:r>
      <w:r w:rsidR="00095F8F" w:rsidRPr="00095F8F">
        <w:rPr>
          <w:rFonts w:ascii="Arial" w:hAnsi="Arial" w:cs="Arial"/>
          <w:color w:val="000000"/>
          <w:sz w:val="23"/>
          <w:szCs w:val="23"/>
        </w:rPr>
        <w:t xml:space="preserve"> exclue toute responsabilité en cas d’erreur ou d’omission pouvant apparaître dans ce document et n’assume aucune responsabilité quant aux dommages pouvant résulter de l’utilisation de ce document par des tiers. </w:t>
      </w:r>
    </w:p>
    <w:p w:rsidR="00095F8F" w:rsidRDefault="00095F8F" w:rsidP="0093660D">
      <w:pPr>
        <w:jc w:val="both"/>
        <w:rPr>
          <w:rFonts w:ascii="Arial" w:hAnsi="Arial" w:cs="Arial"/>
          <w:b/>
          <w:bCs/>
          <w:color w:val="000000"/>
          <w:sz w:val="23"/>
          <w:szCs w:val="23"/>
        </w:rPr>
        <w:pPrChange w:id="41" w:author="ERDMANN" w:date="2018-03-15T09:33:00Z">
          <w:pPr/>
        </w:pPrChange>
      </w:pPr>
      <w:r w:rsidRPr="00095F8F">
        <w:rPr>
          <w:rFonts w:ascii="Arial" w:hAnsi="Arial" w:cs="Arial"/>
          <w:b/>
          <w:bCs/>
          <w:color w:val="000000"/>
          <w:sz w:val="23"/>
          <w:szCs w:val="23"/>
        </w:rPr>
        <w:t>Conditions d’utilisation et de diffusion de la charte graphique DAO</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1 - La charte DAO est un document conçu et rédigé par la Direction </w:t>
      </w:r>
      <w:r>
        <w:rPr>
          <w:rFonts w:ascii="Arial" w:hAnsi="Arial" w:cs="Arial"/>
          <w:color w:val="000000"/>
          <w:sz w:val="23"/>
          <w:szCs w:val="23"/>
        </w:rPr>
        <w:t>Travaux et Architecture</w:t>
      </w:r>
      <w:r w:rsidRPr="00095F8F">
        <w:rPr>
          <w:rFonts w:ascii="Arial" w:hAnsi="Arial" w:cs="Arial"/>
          <w:color w:val="000000"/>
          <w:sz w:val="23"/>
          <w:szCs w:val="23"/>
        </w:rPr>
        <w:t xml:space="preserve">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2 - La charte à pour objectif de normaliser l’élaboration et à l’échange de données DAO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3 - La charte et des mises à jour sont gérées exclusivement par la </w:t>
      </w:r>
      <w:r>
        <w:rPr>
          <w:rFonts w:ascii="Arial" w:hAnsi="Arial" w:cs="Arial"/>
          <w:color w:val="000000"/>
          <w:sz w:val="23"/>
          <w:szCs w:val="23"/>
        </w:rPr>
        <w:t>DTA</w:t>
      </w:r>
      <w:r w:rsidRPr="00095F8F">
        <w:rPr>
          <w:rFonts w:ascii="Arial" w:hAnsi="Arial" w:cs="Arial"/>
          <w:color w:val="000000"/>
          <w:sz w:val="23"/>
          <w:szCs w:val="23"/>
        </w:rPr>
        <w:t xml:space="preserve">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4 - La diffusion de versions modifiées de la charte est interdite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5 - Toute diffusion de la charte doit faire référence à l’auteur : </w:t>
      </w:r>
      <w:r>
        <w:rPr>
          <w:rFonts w:ascii="Arial" w:hAnsi="Arial" w:cs="Arial"/>
          <w:color w:val="000000"/>
          <w:sz w:val="23"/>
          <w:szCs w:val="23"/>
        </w:rPr>
        <w:t>CHRU de BREST - DTA</w:t>
      </w:r>
      <w:r w:rsidRPr="00095F8F">
        <w:rPr>
          <w:rFonts w:ascii="Arial" w:hAnsi="Arial" w:cs="Arial"/>
          <w:color w:val="000000"/>
          <w:sz w:val="23"/>
          <w:szCs w:val="23"/>
        </w:rPr>
        <w:t xml:space="preserve">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6 - La charte ne peut être diffusée que sous version imprimée ou sous format électronique, accompagnée de ses annexes </w:t>
      </w:r>
    </w:p>
    <w:p w:rsidR="00095F8F" w:rsidRPr="00095F8F" w:rsidRDefault="00095F8F" w:rsidP="00095F8F">
      <w:pPr>
        <w:autoSpaceDE w:val="0"/>
        <w:autoSpaceDN w:val="0"/>
        <w:adjustRightInd w:val="0"/>
        <w:spacing w:after="0" w:line="240" w:lineRule="auto"/>
        <w:rPr>
          <w:rFonts w:ascii="Arial" w:hAnsi="Arial" w:cs="Arial"/>
          <w:color w:val="000000"/>
          <w:sz w:val="23"/>
          <w:szCs w:val="23"/>
        </w:rPr>
      </w:pPr>
      <w:r w:rsidRPr="00095F8F">
        <w:rPr>
          <w:rFonts w:ascii="Arial" w:hAnsi="Arial" w:cs="Arial"/>
          <w:color w:val="000000"/>
          <w:sz w:val="23"/>
          <w:szCs w:val="23"/>
        </w:rPr>
        <w:t xml:space="preserve">7 - L’utilisation de la charte doit obligatoirement être accompagnée d’un suivi et d’une assistance aux utilisateurs ainsi que par les mesures nécessaires pour assurer un suivi des données DAO </w:t>
      </w:r>
    </w:p>
    <w:p w:rsidR="000C336D" w:rsidRDefault="00095F8F" w:rsidP="00095F8F">
      <w:pPr>
        <w:rPr>
          <w:rFonts w:ascii="Arial" w:hAnsi="Arial" w:cs="Arial"/>
          <w:color w:val="000000"/>
          <w:sz w:val="23"/>
          <w:szCs w:val="23"/>
        </w:rPr>
      </w:pPr>
      <w:r w:rsidRPr="00095F8F">
        <w:rPr>
          <w:rFonts w:ascii="Arial" w:hAnsi="Arial" w:cs="Arial"/>
          <w:color w:val="000000"/>
          <w:sz w:val="23"/>
          <w:szCs w:val="23"/>
        </w:rPr>
        <w:t>8 – Il appartient à chacu</w:t>
      </w:r>
      <w:r>
        <w:rPr>
          <w:rFonts w:ascii="Arial" w:hAnsi="Arial" w:cs="Arial"/>
          <w:color w:val="000000"/>
          <w:sz w:val="23"/>
          <w:szCs w:val="23"/>
        </w:rPr>
        <w:t>n de s’informer auprès de la DTA</w:t>
      </w:r>
      <w:r w:rsidRPr="00095F8F">
        <w:rPr>
          <w:rFonts w:ascii="Arial" w:hAnsi="Arial" w:cs="Arial"/>
          <w:color w:val="000000"/>
          <w:sz w:val="23"/>
          <w:szCs w:val="23"/>
        </w:rPr>
        <w:t xml:space="preserve"> des dernières versions disponibles de la charte.</w:t>
      </w:r>
    </w:p>
    <w:p w:rsidR="000C336D" w:rsidRDefault="000C336D">
      <w:pPr>
        <w:rPr>
          <w:rFonts w:ascii="Arial" w:hAnsi="Arial" w:cs="Arial"/>
          <w:color w:val="000000"/>
          <w:sz w:val="23"/>
          <w:szCs w:val="23"/>
        </w:rPr>
      </w:pPr>
      <w:r>
        <w:rPr>
          <w:rFonts w:ascii="Arial" w:hAnsi="Arial" w:cs="Arial"/>
          <w:color w:val="000000"/>
          <w:sz w:val="23"/>
          <w:szCs w:val="23"/>
        </w:rPr>
        <w:br w:type="page"/>
      </w:r>
    </w:p>
    <w:p w:rsidR="000C336D" w:rsidRPr="001F488F" w:rsidRDefault="000C336D" w:rsidP="0093660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rPr>
          <w:rFonts w:ascii="Arial" w:hAnsi="Arial" w:cs="Arial"/>
          <w:b/>
          <w:color w:val="000000"/>
          <w:sz w:val="23"/>
          <w:szCs w:val="23"/>
        </w:rPr>
        <w:pPrChange w:id="42" w:author="ERDMANN" w:date="2018-03-15T09:34:00Z">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pPr>
        </w:pPrChange>
      </w:pPr>
      <w:r w:rsidRPr="001F488F">
        <w:rPr>
          <w:rFonts w:ascii="Arial" w:hAnsi="Arial" w:cs="Arial"/>
          <w:b/>
          <w:color w:val="000000"/>
          <w:sz w:val="23"/>
          <w:szCs w:val="23"/>
        </w:rPr>
        <w:t>1 – INTRODUCTION</w:t>
      </w:r>
    </w:p>
    <w:p w:rsidR="000C336D" w:rsidRPr="000C336D" w:rsidRDefault="000C336D" w:rsidP="000C336D">
      <w:pPr>
        <w:autoSpaceDE w:val="0"/>
        <w:autoSpaceDN w:val="0"/>
        <w:adjustRightInd w:val="0"/>
        <w:spacing w:after="0" w:line="240" w:lineRule="auto"/>
        <w:rPr>
          <w:rFonts w:ascii="Arial" w:hAnsi="Arial" w:cs="Arial"/>
          <w:color w:val="000000"/>
          <w:sz w:val="23"/>
          <w:szCs w:val="23"/>
        </w:rPr>
      </w:pPr>
      <w:r w:rsidRPr="000C336D">
        <w:rPr>
          <w:rFonts w:ascii="Arial" w:hAnsi="Arial" w:cs="Arial"/>
          <w:b/>
          <w:bCs/>
          <w:color w:val="000000"/>
          <w:sz w:val="23"/>
          <w:szCs w:val="23"/>
        </w:rPr>
        <w:t xml:space="preserve">1.1 – Objectifs de la charte DAO </w:t>
      </w:r>
    </w:p>
    <w:p w:rsidR="000C336D" w:rsidRPr="000C336D" w:rsidRDefault="000C336D" w:rsidP="0093660D">
      <w:pPr>
        <w:autoSpaceDE w:val="0"/>
        <w:autoSpaceDN w:val="0"/>
        <w:adjustRightInd w:val="0"/>
        <w:spacing w:after="0" w:line="240" w:lineRule="auto"/>
        <w:jc w:val="both"/>
        <w:rPr>
          <w:rFonts w:ascii="Arial" w:hAnsi="Arial" w:cs="Arial"/>
          <w:color w:val="000000"/>
          <w:sz w:val="23"/>
          <w:szCs w:val="23"/>
        </w:rPr>
        <w:pPrChange w:id="43" w:author="ERDMANN" w:date="2018-03-15T09:34:00Z">
          <w:pPr>
            <w:autoSpaceDE w:val="0"/>
            <w:autoSpaceDN w:val="0"/>
            <w:adjustRightInd w:val="0"/>
            <w:spacing w:after="0" w:line="240" w:lineRule="auto"/>
          </w:pPr>
        </w:pPrChange>
      </w:pPr>
      <w:r w:rsidRPr="000C336D">
        <w:rPr>
          <w:rFonts w:ascii="Arial" w:hAnsi="Arial" w:cs="Arial"/>
          <w:color w:val="000000"/>
          <w:sz w:val="23"/>
          <w:szCs w:val="23"/>
        </w:rPr>
        <w:t>Le CH</w:t>
      </w:r>
      <w:r>
        <w:rPr>
          <w:rFonts w:ascii="Arial" w:hAnsi="Arial" w:cs="Arial"/>
          <w:color w:val="000000"/>
          <w:sz w:val="23"/>
          <w:szCs w:val="23"/>
        </w:rPr>
        <w:t>R</w:t>
      </w:r>
      <w:r w:rsidRPr="000C336D">
        <w:rPr>
          <w:rFonts w:ascii="Arial" w:hAnsi="Arial" w:cs="Arial"/>
          <w:color w:val="000000"/>
          <w:sz w:val="23"/>
          <w:szCs w:val="23"/>
        </w:rPr>
        <w:t xml:space="preserve">U veut mettre en place une mise à jour de la charge graphique pour l’exécution des dessins assistés par ordinateur ou DAO, dans le but d’uniformiser les différents plans de récolement. </w:t>
      </w:r>
    </w:p>
    <w:p w:rsidR="000C336D" w:rsidRPr="000C336D" w:rsidRDefault="000C336D" w:rsidP="0093660D">
      <w:pPr>
        <w:autoSpaceDE w:val="0"/>
        <w:autoSpaceDN w:val="0"/>
        <w:adjustRightInd w:val="0"/>
        <w:spacing w:after="0" w:line="240" w:lineRule="auto"/>
        <w:jc w:val="both"/>
        <w:rPr>
          <w:rFonts w:ascii="Arial" w:hAnsi="Arial" w:cs="Arial"/>
          <w:color w:val="000000"/>
          <w:sz w:val="23"/>
          <w:szCs w:val="23"/>
        </w:rPr>
        <w:pPrChange w:id="44" w:author="ERDMANN" w:date="2018-03-15T09:34:00Z">
          <w:pPr>
            <w:autoSpaceDE w:val="0"/>
            <w:autoSpaceDN w:val="0"/>
            <w:adjustRightInd w:val="0"/>
            <w:spacing w:after="0" w:line="240" w:lineRule="auto"/>
          </w:pPr>
        </w:pPrChange>
      </w:pPr>
      <w:r w:rsidRPr="000C336D">
        <w:rPr>
          <w:rFonts w:ascii="Arial" w:hAnsi="Arial" w:cs="Arial"/>
          <w:color w:val="000000"/>
          <w:sz w:val="23"/>
          <w:szCs w:val="23"/>
        </w:rPr>
        <w:t>Cette charte définit les règles techniques nécessaires à l’échange des données DAO entre le CH</w:t>
      </w:r>
      <w:r>
        <w:rPr>
          <w:rFonts w:ascii="Arial" w:hAnsi="Arial" w:cs="Arial"/>
          <w:color w:val="000000"/>
          <w:sz w:val="23"/>
          <w:szCs w:val="23"/>
        </w:rPr>
        <w:t>RU de Brest</w:t>
      </w:r>
      <w:r w:rsidRPr="000C336D">
        <w:rPr>
          <w:rFonts w:ascii="Arial" w:hAnsi="Arial" w:cs="Arial"/>
          <w:color w:val="000000"/>
          <w:sz w:val="23"/>
          <w:szCs w:val="23"/>
        </w:rPr>
        <w:t xml:space="preserve"> et les prestataires extérieurs. Elle définit aussi les procédures applicables en cas de fichiers non conformes ou de non remise de fichiers, ainsi que les droits d’auteur des données DAO. </w:t>
      </w:r>
    </w:p>
    <w:p w:rsidR="000C336D" w:rsidRPr="000C336D" w:rsidRDefault="000C336D" w:rsidP="0093660D">
      <w:pPr>
        <w:autoSpaceDE w:val="0"/>
        <w:autoSpaceDN w:val="0"/>
        <w:adjustRightInd w:val="0"/>
        <w:spacing w:after="0" w:line="240" w:lineRule="auto"/>
        <w:jc w:val="both"/>
        <w:rPr>
          <w:rFonts w:ascii="Arial" w:hAnsi="Arial" w:cs="Arial"/>
          <w:color w:val="000000"/>
          <w:sz w:val="23"/>
          <w:szCs w:val="23"/>
        </w:rPr>
        <w:pPrChange w:id="45" w:author="ERDMANN" w:date="2018-03-15T09:34:00Z">
          <w:pPr>
            <w:autoSpaceDE w:val="0"/>
            <w:autoSpaceDN w:val="0"/>
            <w:adjustRightInd w:val="0"/>
            <w:spacing w:after="0" w:line="240" w:lineRule="auto"/>
          </w:pPr>
        </w:pPrChange>
      </w:pPr>
      <w:r w:rsidRPr="000C336D">
        <w:rPr>
          <w:rFonts w:ascii="Arial" w:hAnsi="Arial" w:cs="Arial"/>
          <w:color w:val="000000"/>
          <w:sz w:val="23"/>
          <w:szCs w:val="23"/>
        </w:rPr>
        <w:t>L’objectif de la charte est d’assurer l’exploitation des données DAO des prestataires extérieurs sur le système informatique afin de facilité l’exploitation de ces mêmes données par les différents services et leur intégratio</w:t>
      </w:r>
      <w:r>
        <w:rPr>
          <w:rFonts w:ascii="Arial" w:hAnsi="Arial" w:cs="Arial"/>
          <w:color w:val="000000"/>
          <w:sz w:val="23"/>
          <w:szCs w:val="23"/>
        </w:rPr>
        <w:t>n au sein des archives de la DTA</w:t>
      </w:r>
      <w:r w:rsidRPr="000C336D">
        <w:rPr>
          <w:rFonts w:ascii="Arial" w:hAnsi="Arial" w:cs="Arial"/>
          <w:color w:val="000000"/>
          <w:sz w:val="23"/>
          <w:szCs w:val="23"/>
        </w:rPr>
        <w:t xml:space="preserve">. </w:t>
      </w:r>
    </w:p>
    <w:p w:rsidR="000C336D" w:rsidRDefault="000C336D" w:rsidP="000C336D">
      <w:pPr>
        <w:autoSpaceDE w:val="0"/>
        <w:autoSpaceDN w:val="0"/>
        <w:adjustRightInd w:val="0"/>
        <w:spacing w:after="0" w:line="240" w:lineRule="auto"/>
        <w:rPr>
          <w:ins w:id="46" w:author="ERDMANN" w:date="2018-03-15T09:34:00Z"/>
          <w:rFonts w:ascii="Arial" w:hAnsi="Arial" w:cs="Arial"/>
          <w:b/>
          <w:bCs/>
          <w:color w:val="000000"/>
          <w:sz w:val="23"/>
          <w:szCs w:val="23"/>
        </w:rPr>
      </w:pPr>
      <w:r w:rsidRPr="000C336D">
        <w:rPr>
          <w:rFonts w:ascii="Arial" w:hAnsi="Arial" w:cs="Arial"/>
          <w:b/>
          <w:bCs/>
          <w:color w:val="000000"/>
          <w:sz w:val="23"/>
          <w:szCs w:val="23"/>
        </w:rPr>
        <w:t xml:space="preserve">La charte fait partie intégrante du contrat avec les prestataires externes. </w:t>
      </w:r>
    </w:p>
    <w:p w:rsidR="0093660D" w:rsidRPr="000C336D" w:rsidRDefault="0093660D" w:rsidP="000C336D">
      <w:pPr>
        <w:autoSpaceDE w:val="0"/>
        <w:autoSpaceDN w:val="0"/>
        <w:adjustRightInd w:val="0"/>
        <w:spacing w:after="0" w:line="240" w:lineRule="auto"/>
        <w:rPr>
          <w:rFonts w:ascii="Arial" w:hAnsi="Arial" w:cs="Arial"/>
          <w:color w:val="000000"/>
          <w:sz w:val="23"/>
          <w:szCs w:val="23"/>
        </w:rPr>
      </w:pPr>
    </w:p>
    <w:p w:rsidR="000C336D" w:rsidRPr="000C336D" w:rsidRDefault="000C336D" w:rsidP="000C336D">
      <w:pPr>
        <w:autoSpaceDE w:val="0"/>
        <w:autoSpaceDN w:val="0"/>
        <w:adjustRightInd w:val="0"/>
        <w:spacing w:after="0" w:line="240" w:lineRule="auto"/>
        <w:rPr>
          <w:rFonts w:ascii="Arial" w:hAnsi="Arial" w:cs="Arial"/>
          <w:color w:val="000000"/>
          <w:sz w:val="23"/>
          <w:szCs w:val="23"/>
        </w:rPr>
      </w:pPr>
      <w:r w:rsidRPr="000C336D">
        <w:rPr>
          <w:rFonts w:ascii="Arial" w:hAnsi="Arial" w:cs="Arial"/>
          <w:b/>
          <w:bCs/>
          <w:color w:val="000000"/>
          <w:sz w:val="23"/>
          <w:szCs w:val="23"/>
        </w:rPr>
        <w:t xml:space="preserve">1.2 – Utilisation de la charte DAO </w:t>
      </w:r>
    </w:p>
    <w:p w:rsidR="000C336D" w:rsidRPr="000C336D" w:rsidRDefault="000C336D" w:rsidP="0093660D">
      <w:pPr>
        <w:autoSpaceDE w:val="0"/>
        <w:autoSpaceDN w:val="0"/>
        <w:adjustRightInd w:val="0"/>
        <w:spacing w:after="0" w:line="240" w:lineRule="auto"/>
        <w:jc w:val="both"/>
        <w:rPr>
          <w:rFonts w:ascii="Arial" w:hAnsi="Arial" w:cs="Arial"/>
          <w:color w:val="000000"/>
          <w:sz w:val="23"/>
          <w:szCs w:val="23"/>
        </w:rPr>
        <w:pPrChange w:id="47" w:author="ERDMANN" w:date="2018-03-15T09:36:00Z">
          <w:pPr>
            <w:autoSpaceDE w:val="0"/>
            <w:autoSpaceDN w:val="0"/>
            <w:adjustRightInd w:val="0"/>
            <w:spacing w:after="0" w:line="240" w:lineRule="auto"/>
          </w:pPr>
        </w:pPrChange>
      </w:pPr>
      <w:r w:rsidRPr="000C336D">
        <w:rPr>
          <w:rFonts w:ascii="Arial" w:hAnsi="Arial" w:cs="Arial"/>
          <w:color w:val="000000"/>
          <w:sz w:val="23"/>
          <w:szCs w:val="23"/>
        </w:rPr>
        <w:t>L’utilisation de la charte grap</w:t>
      </w:r>
      <w:r>
        <w:rPr>
          <w:rFonts w:ascii="Arial" w:hAnsi="Arial" w:cs="Arial"/>
          <w:color w:val="000000"/>
          <w:sz w:val="23"/>
          <w:szCs w:val="23"/>
        </w:rPr>
        <w:t>hique DAO est décidée par la DTA</w:t>
      </w:r>
      <w:r w:rsidRPr="000C336D">
        <w:rPr>
          <w:rFonts w:ascii="Arial" w:hAnsi="Arial" w:cs="Arial"/>
          <w:color w:val="000000"/>
          <w:sz w:val="23"/>
          <w:szCs w:val="23"/>
        </w:rPr>
        <w:t>, du CH</w:t>
      </w:r>
      <w:r>
        <w:rPr>
          <w:rFonts w:ascii="Arial" w:hAnsi="Arial" w:cs="Arial"/>
          <w:color w:val="000000"/>
          <w:sz w:val="23"/>
          <w:szCs w:val="23"/>
        </w:rPr>
        <w:t>R</w:t>
      </w:r>
      <w:r w:rsidRPr="000C336D">
        <w:rPr>
          <w:rFonts w:ascii="Arial" w:hAnsi="Arial" w:cs="Arial"/>
          <w:color w:val="000000"/>
          <w:sz w:val="23"/>
          <w:szCs w:val="23"/>
        </w:rPr>
        <w:t xml:space="preserve">U de </w:t>
      </w:r>
      <w:r>
        <w:rPr>
          <w:rFonts w:ascii="Arial" w:hAnsi="Arial" w:cs="Arial"/>
          <w:color w:val="000000"/>
          <w:sz w:val="23"/>
          <w:szCs w:val="23"/>
        </w:rPr>
        <w:t>Brest</w:t>
      </w:r>
      <w:r w:rsidRPr="000C336D">
        <w:rPr>
          <w:rFonts w:ascii="Arial" w:hAnsi="Arial" w:cs="Arial"/>
          <w:color w:val="000000"/>
          <w:sz w:val="23"/>
          <w:szCs w:val="23"/>
        </w:rPr>
        <w:t xml:space="preserve">. </w:t>
      </w:r>
    </w:p>
    <w:p w:rsidR="000C336D" w:rsidRDefault="000C336D" w:rsidP="0093660D">
      <w:pPr>
        <w:autoSpaceDE w:val="0"/>
        <w:autoSpaceDN w:val="0"/>
        <w:adjustRightInd w:val="0"/>
        <w:spacing w:after="0" w:line="240" w:lineRule="auto"/>
        <w:jc w:val="both"/>
        <w:rPr>
          <w:ins w:id="48" w:author="ERDMANN" w:date="2018-03-15T09:34:00Z"/>
          <w:rFonts w:ascii="Arial" w:hAnsi="Arial" w:cs="Arial"/>
          <w:color w:val="000000"/>
          <w:sz w:val="23"/>
          <w:szCs w:val="23"/>
        </w:rPr>
        <w:pPrChange w:id="49" w:author="ERDMANN" w:date="2018-03-15T09:36:00Z">
          <w:pPr>
            <w:autoSpaceDE w:val="0"/>
            <w:autoSpaceDN w:val="0"/>
            <w:adjustRightInd w:val="0"/>
            <w:spacing w:after="0" w:line="240" w:lineRule="auto"/>
          </w:pPr>
        </w:pPrChange>
      </w:pPr>
      <w:r w:rsidRPr="000C336D">
        <w:rPr>
          <w:rFonts w:ascii="Arial" w:hAnsi="Arial" w:cs="Arial"/>
          <w:color w:val="000000"/>
          <w:sz w:val="23"/>
          <w:szCs w:val="23"/>
        </w:rPr>
        <w:t xml:space="preserve">Ils sont les seuls répondants pour toute question ou support concernant son application. </w:t>
      </w:r>
    </w:p>
    <w:p w:rsidR="0093660D" w:rsidRPr="000C336D" w:rsidRDefault="0093660D" w:rsidP="000C336D">
      <w:pPr>
        <w:autoSpaceDE w:val="0"/>
        <w:autoSpaceDN w:val="0"/>
        <w:adjustRightInd w:val="0"/>
        <w:spacing w:after="0" w:line="240" w:lineRule="auto"/>
        <w:rPr>
          <w:rFonts w:ascii="Arial" w:hAnsi="Arial" w:cs="Arial"/>
          <w:color w:val="000000"/>
          <w:sz w:val="23"/>
          <w:szCs w:val="23"/>
        </w:rPr>
      </w:pPr>
    </w:p>
    <w:p w:rsidR="000C336D" w:rsidRPr="000C336D" w:rsidRDefault="000C336D" w:rsidP="000C336D">
      <w:pPr>
        <w:autoSpaceDE w:val="0"/>
        <w:autoSpaceDN w:val="0"/>
        <w:adjustRightInd w:val="0"/>
        <w:spacing w:after="0" w:line="240" w:lineRule="auto"/>
        <w:rPr>
          <w:rFonts w:ascii="Arial" w:hAnsi="Arial" w:cs="Arial"/>
          <w:color w:val="000000"/>
          <w:sz w:val="23"/>
          <w:szCs w:val="23"/>
        </w:rPr>
      </w:pPr>
      <w:r w:rsidRPr="000C336D">
        <w:rPr>
          <w:rFonts w:ascii="Arial" w:hAnsi="Arial" w:cs="Arial"/>
          <w:b/>
          <w:bCs/>
          <w:color w:val="000000"/>
          <w:sz w:val="23"/>
          <w:szCs w:val="23"/>
        </w:rPr>
        <w:t xml:space="preserve">1.3 – Domaine d’application </w:t>
      </w:r>
    </w:p>
    <w:p w:rsidR="000C336D" w:rsidRDefault="000C336D" w:rsidP="0093660D">
      <w:pPr>
        <w:autoSpaceDE w:val="0"/>
        <w:autoSpaceDN w:val="0"/>
        <w:adjustRightInd w:val="0"/>
        <w:spacing w:after="0" w:line="240" w:lineRule="auto"/>
        <w:jc w:val="both"/>
        <w:rPr>
          <w:ins w:id="50" w:author="ERDMANN" w:date="2018-03-15T09:34:00Z"/>
          <w:rFonts w:ascii="Arial" w:hAnsi="Arial" w:cs="Arial"/>
          <w:color w:val="000000"/>
          <w:sz w:val="23"/>
          <w:szCs w:val="23"/>
        </w:rPr>
        <w:pPrChange w:id="51" w:author="ERDMANN" w:date="2018-03-15T09:36:00Z">
          <w:pPr>
            <w:autoSpaceDE w:val="0"/>
            <w:autoSpaceDN w:val="0"/>
            <w:adjustRightInd w:val="0"/>
            <w:spacing w:after="0" w:line="240" w:lineRule="auto"/>
          </w:pPr>
        </w:pPrChange>
      </w:pPr>
      <w:r w:rsidRPr="000C336D">
        <w:rPr>
          <w:rFonts w:ascii="Arial" w:hAnsi="Arial" w:cs="Arial"/>
          <w:color w:val="000000"/>
          <w:sz w:val="23"/>
          <w:szCs w:val="23"/>
        </w:rPr>
        <w:t>La charte s’applique de manière générale à tout plan livré au CH</w:t>
      </w:r>
      <w:r>
        <w:rPr>
          <w:rFonts w:ascii="Arial" w:hAnsi="Arial" w:cs="Arial"/>
          <w:color w:val="000000"/>
          <w:sz w:val="23"/>
          <w:szCs w:val="23"/>
        </w:rPr>
        <w:t>RU de Brest</w:t>
      </w:r>
      <w:r w:rsidRPr="000C336D">
        <w:rPr>
          <w:rFonts w:ascii="Arial" w:hAnsi="Arial" w:cs="Arial"/>
          <w:color w:val="000000"/>
          <w:sz w:val="23"/>
          <w:szCs w:val="23"/>
        </w:rPr>
        <w:t xml:space="preserve"> sous forme de données DAO représentant la propriété bâtie et/ou non bâtie et ces infrastructures. </w:t>
      </w:r>
    </w:p>
    <w:p w:rsidR="0093660D" w:rsidRPr="000C336D" w:rsidRDefault="0093660D" w:rsidP="000C336D">
      <w:pPr>
        <w:autoSpaceDE w:val="0"/>
        <w:autoSpaceDN w:val="0"/>
        <w:adjustRightInd w:val="0"/>
        <w:spacing w:after="0" w:line="240" w:lineRule="auto"/>
        <w:rPr>
          <w:rFonts w:ascii="Arial" w:hAnsi="Arial" w:cs="Arial"/>
          <w:color w:val="000000"/>
          <w:sz w:val="23"/>
          <w:szCs w:val="23"/>
        </w:rPr>
      </w:pPr>
    </w:p>
    <w:p w:rsidR="000C336D" w:rsidRPr="000C336D" w:rsidRDefault="000C336D" w:rsidP="000C336D">
      <w:pPr>
        <w:autoSpaceDE w:val="0"/>
        <w:autoSpaceDN w:val="0"/>
        <w:adjustRightInd w:val="0"/>
        <w:spacing w:after="0" w:line="240" w:lineRule="auto"/>
        <w:rPr>
          <w:rFonts w:ascii="Arial" w:hAnsi="Arial" w:cs="Arial"/>
          <w:color w:val="000000"/>
          <w:sz w:val="23"/>
          <w:szCs w:val="23"/>
        </w:rPr>
      </w:pPr>
      <w:r w:rsidRPr="000C336D">
        <w:rPr>
          <w:rFonts w:ascii="Arial" w:hAnsi="Arial" w:cs="Arial"/>
          <w:b/>
          <w:bCs/>
          <w:color w:val="000000"/>
          <w:sz w:val="23"/>
          <w:szCs w:val="23"/>
        </w:rPr>
        <w:t xml:space="preserve">1.4 – Logiciel de la DAO </w:t>
      </w:r>
    </w:p>
    <w:p w:rsidR="000C336D" w:rsidRPr="000C336D" w:rsidRDefault="000C336D" w:rsidP="0093660D">
      <w:pPr>
        <w:autoSpaceDE w:val="0"/>
        <w:autoSpaceDN w:val="0"/>
        <w:adjustRightInd w:val="0"/>
        <w:spacing w:after="0" w:line="240" w:lineRule="auto"/>
        <w:jc w:val="both"/>
        <w:rPr>
          <w:rFonts w:ascii="Arial" w:hAnsi="Arial" w:cs="Arial"/>
          <w:color w:val="000000"/>
          <w:sz w:val="23"/>
          <w:szCs w:val="23"/>
        </w:rPr>
        <w:pPrChange w:id="52" w:author="ERDMANN" w:date="2018-03-15T09:36:00Z">
          <w:pPr>
            <w:autoSpaceDE w:val="0"/>
            <w:autoSpaceDN w:val="0"/>
            <w:adjustRightInd w:val="0"/>
            <w:spacing w:after="0" w:line="240" w:lineRule="auto"/>
          </w:pPr>
        </w:pPrChange>
      </w:pPr>
      <w:r w:rsidRPr="000C336D">
        <w:rPr>
          <w:rFonts w:ascii="Arial" w:hAnsi="Arial" w:cs="Arial"/>
          <w:color w:val="000000"/>
          <w:sz w:val="23"/>
          <w:szCs w:val="23"/>
        </w:rPr>
        <w:t xml:space="preserve">Les versions obsolètes de logiciels peuvent ne pas être adéquates et devront être mises à jour ou remplacées aux frais du prestataire. </w:t>
      </w:r>
    </w:p>
    <w:p w:rsidR="00C322C0" w:rsidRDefault="000C336D" w:rsidP="0093660D">
      <w:pPr>
        <w:spacing w:after="0"/>
        <w:jc w:val="both"/>
        <w:rPr>
          <w:ins w:id="53" w:author="ERDMANN" w:date="2018-03-15T09:34:00Z"/>
          <w:rFonts w:ascii="Arial" w:hAnsi="Arial" w:cs="Arial"/>
          <w:color w:val="000000"/>
          <w:sz w:val="23"/>
          <w:szCs w:val="23"/>
        </w:rPr>
        <w:pPrChange w:id="54" w:author="ERDMANN" w:date="2018-03-15T09:36:00Z">
          <w:pPr>
            <w:spacing w:after="0"/>
          </w:pPr>
        </w:pPrChange>
      </w:pPr>
      <w:r>
        <w:rPr>
          <w:rFonts w:ascii="Arial" w:hAnsi="Arial" w:cs="Arial"/>
          <w:color w:val="000000"/>
          <w:sz w:val="23"/>
          <w:szCs w:val="23"/>
        </w:rPr>
        <w:t>La version 2016 du logiciel AUTOCAD</w:t>
      </w:r>
      <w:r w:rsidRPr="000C336D">
        <w:rPr>
          <w:rFonts w:ascii="Arial" w:hAnsi="Arial" w:cs="Arial"/>
          <w:color w:val="000000"/>
          <w:sz w:val="23"/>
          <w:szCs w:val="23"/>
        </w:rPr>
        <w:t xml:space="preserve"> est actu</w:t>
      </w:r>
      <w:r w:rsidR="00C322C0">
        <w:rPr>
          <w:rFonts w:ascii="Arial" w:hAnsi="Arial" w:cs="Arial"/>
          <w:color w:val="000000"/>
          <w:sz w:val="23"/>
          <w:szCs w:val="23"/>
        </w:rPr>
        <w:t>ellement celle employée à la DTA</w:t>
      </w:r>
    </w:p>
    <w:p w:rsidR="0093660D" w:rsidRDefault="0093660D" w:rsidP="00227BCD">
      <w:pPr>
        <w:spacing w:after="0"/>
        <w:rPr>
          <w:rFonts w:ascii="Arial" w:hAnsi="Arial" w:cs="Arial"/>
          <w:color w:val="000000"/>
          <w:sz w:val="23"/>
          <w:szCs w:val="23"/>
        </w:rPr>
      </w:pPr>
    </w:p>
    <w:p w:rsidR="00227BCD" w:rsidRDefault="00C322C0" w:rsidP="00227BCD">
      <w:pPr>
        <w:spacing w:after="0" w:line="240" w:lineRule="auto"/>
        <w:rPr>
          <w:rFonts w:ascii="Arial" w:hAnsi="Arial" w:cs="Arial"/>
          <w:color w:val="000000"/>
          <w:sz w:val="23"/>
          <w:szCs w:val="23"/>
        </w:rPr>
      </w:pPr>
      <w:r>
        <w:rPr>
          <w:rFonts w:ascii="Arial" w:hAnsi="Arial" w:cs="Arial"/>
          <w:b/>
          <w:bCs/>
          <w:color w:val="000000"/>
          <w:sz w:val="23"/>
          <w:szCs w:val="23"/>
        </w:rPr>
        <w:t>1.5</w:t>
      </w:r>
      <w:r w:rsidRPr="000C336D">
        <w:rPr>
          <w:rFonts w:ascii="Arial" w:hAnsi="Arial" w:cs="Arial"/>
          <w:b/>
          <w:bCs/>
          <w:color w:val="000000"/>
          <w:sz w:val="23"/>
          <w:szCs w:val="23"/>
        </w:rPr>
        <w:t xml:space="preserve"> – </w:t>
      </w:r>
      <w:r>
        <w:rPr>
          <w:rFonts w:ascii="Arial" w:hAnsi="Arial" w:cs="Arial"/>
          <w:b/>
          <w:bCs/>
          <w:color w:val="000000"/>
          <w:sz w:val="23"/>
          <w:szCs w:val="23"/>
        </w:rPr>
        <w:t>Versions valables du format AUTOCAD, IFC</w:t>
      </w:r>
      <w:r w:rsidRPr="000C336D">
        <w:rPr>
          <w:rFonts w:ascii="Arial" w:hAnsi="Arial" w:cs="Arial"/>
          <w:b/>
          <w:bCs/>
          <w:color w:val="000000"/>
          <w:sz w:val="23"/>
          <w:szCs w:val="23"/>
        </w:rPr>
        <w:t xml:space="preserve"> </w:t>
      </w:r>
    </w:p>
    <w:p w:rsidR="00227BCD" w:rsidRDefault="00C322C0" w:rsidP="0093660D">
      <w:pPr>
        <w:spacing w:after="0"/>
        <w:jc w:val="both"/>
        <w:rPr>
          <w:rFonts w:ascii="Arial" w:hAnsi="Arial" w:cs="Arial"/>
          <w:color w:val="000000"/>
          <w:sz w:val="23"/>
          <w:szCs w:val="23"/>
        </w:rPr>
        <w:pPrChange w:id="55" w:author="ERDMANN" w:date="2018-03-15T09:35:00Z">
          <w:pPr>
            <w:spacing w:after="0"/>
          </w:pPr>
        </w:pPrChange>
      </w:pPr>
      <w:r w:rsidRPr="00C322C0">
        <w:rPr>
          <w:rFonts w:ascii="Arial" w:hAnsi="Arial" w:cs="Arial"/>
          <w:color w:val="000000"/>
          <w:sz w:val="23"/>
          <w:szCs w:val="23"/>
        </w:rPr>
        <w:t xml:space="preserve">Deux formats d’échange sont acceptés par la DAO </w:t>
      </w:r>
    </w:p>
    <w:p w:rsidR="00C322C0" w:rsidRDefault="00C322C0" w:rsidP="0093660D">
      <w:pPr>
        <w:spacing w:after="0"/>
        <w:jc w:val="both"/>
        <w:rPr>
          <w:ins w:id="56" w:author="ERDMANN" w:date="2018-03-15T09:34:00Z"/>
          <w:rFonts w:ascii="Arial" w:hAnsi="Arial" w:cs="Arial"/>
          <w:color w:val="000000"/>
          <w:sz w:val="23"/>
          <w:szCs w:val="23"/>
        </w:rPr>
        <w:pPrChange w:id="57" w:author="ERDMANN" w:date="2018-03-15T09:35:00Z">
          <w:pPr>
            <w:spacing w:after="0"/>
          </w:pPr>
        </w:pPrChange>
      </w:pPr>
      <w:r w:rsidRPr="00C322C0">
        <w:rPr>
          <w:rFonts w:ascii="Arial" w:hAnsi="Arial" w:cs="Arial"/>
          <w:color w:val="000000"/>
          <w:sz w:val="23"/>
          <w:szCs w:val="23"/>
        </w:rPr>
        <w:t>Dans l’ordre de préférence, le format A</w:t>
      </w:r>
      <w:r>
        <w:rPr>
          <w:rFonts w:ascii="Arial" w:hAnsi="Arial" w:cs="Arial"/>
          <w:color w:val="000000"/>
          <w:sz w:val="23"/>
          <w:szCs w:val="23"/>
        </w:rPr>
        <w:t>UTOCAD</w:t>
      </w:r>
      <w:r w:rsidRPr="00C322C0">
        <w:rPr>
          <w:rFonts w:ascii="Arial" w:hAnsi="Arial" w:cs="Arial"/>
          <w:color w:val="000000"/>
          <w:sz w:val="23"/>
          <w:szCs w:val="23"/>
        </w:rPr>
        <w:t xml:space="preserve">, ou le format IFC. De plus un format PDF sera demandé </w:t>
      </w:r>
    </w:p>
    <w:p w:rsidR="0093660D" w:rsidRPr="00C322C0" w:rsidRDefault="0093660D" w:rsidP="00227BCD">
      <w:pPr>
        <w:spacing w:after="0"/>
        <w:rPr>
          <w:rFonts w:ascii="Arial" w:hAnsi="Arial" w:cs="Arial"/>
          <w:color w:val="000000"/>
          <w:sz w:val="23"/>
          <w:szCs w:val="23"/>
        </w:rPr>
      </w:pPr>
    </w:p>
    <w:p w:rsidR="00C322C0" w:rsidRPr="00C322C0" w:rsidRDefault="00C322C0" w:rsidP="00227BCD">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1.6 – Procédure en cas de non respect de la charte graphique </w:t>
      </w:r>
    </w:p>
    <w:p w:rsidR="00C322C0" w:rsidRDefault="00C322C0" w:rsidP="0093660D">
      <w:pPr>
        <w:autoSpaceDE w:val="0"/>
        <w:autoSpaceDN w:val="0"/>
        <w:adjustRightInd w:val="0"/>
        <w:spacing w:after="0" w:line="240" w:lineRule="auto"/>
        <w:jc w:val="both"/>
        <w:rPr>
          <w:ins w:id="58" w:author="ERDMANN" w:date="2018-03-15T09:34:00Z"/>
          <w:rFonts w:ascii="Arial" w:hAnsi="Arial" w:cs="Arial"/>
          <w:color w:val="000000"/>
          <w:sz w:val="23"/>
          <w:szCs w:val="23"/>
        </w:rPr>
        <w:pPrChange w:id="59" w:author="ERDMANN" w:date="2018-03-15T09:35:00Z">
          <w:pPr>
            <w:autoSpaceDE w:val="0"/>
            <w:autoSpaceDN w:val="0"/>
            <w:adjustRightInd w:val="0"/>
            <w:spacing w:after="0" w:line="240" w:lineRule="auto"/>
          </w:pPr>
        </w:pPrChange>
      </w:pPr>
      <w:r w:rsidRPr="00C322C0">
        <w:rPr>
          <w:rFonts w:ascii="Arial" w:hAnsi="Arial" w:cs="Arial"/>
          <w:color w:val="000000"/>
          <w:sz w:val="23"/>
          <w:szCs w:val="23"/>
        </w:rPr>
        <w:t>Les données DAO transmises au CH</w:t>
      </w:r>
      <w:r>
        <w:rPr>
          <w:rFonts w:ascii="Arial" w:hAnsi="Arial" w:cs="Arial"/>
          <w:color w:val="000000"/>
          <w:sz w:val="23"/>
          <w:szCs w:val="23"/>
        </w:rPr>
        <w:t>R</w:t>
      </w:r>
      <w:r w:rsidRPr="00C322C0">
        <w:rPr>
          <w:rFonts w:ascii="Arial" w:hAnsi="Arial" w:cs="Arial"/>
          <w:color w:val="000000"/>
          <w:sz w:val="23"/>
          <w:szCs w:val="23"/>
        </w:rPr>
        <w:t xml:space="preserve">U de </w:t>
      </w:r>
      <w:r>
        <w:rPr>
          <w:rFonts w:ascii="Arial" w:hAnsi="Arial" w:cs="Arial"/>
          <w:color w:val="000000"/>
          <w:sz w:val="23"/>
          <w:szCs w:val="23"/>
        </w:rPr>
        <w:t>Brest</w:t>
      </w:r>
      <w:r w:rsidRPr="00C322C0">
        <w:rPr>
          <w:rFonts w:ascii="Arial" w:hAnsi="Arial" w:cs="Arial"/>
          <w:color w:val="000000"/>
          <w:sz w:val="23"/>
          <w:szCs w:val="23"/>
        </w:rPr>
        <w:t xml:space="preserve"> ne pouvant être exploitées, ou dont la non co</w:t>
      </w:r>
      <w:r>
        <w:rPr>
          <w:rFonts w:ascii="Arial" w:hAnsi="Arial" w:cs="Arial"/>
          <w:color w:val="000000"/>
          <w:sz w:val="23"/>
          <w:szCs w:val="23"/>
        </w:rPr>
        <w:t>nformité aux standards de la DTA</w:t>
      </w:r>
      <w:r w:rsidRPr="00C322C0">
        <w:rPr>
          <w:rFonts w:ascii="Arial" w:hAnsi="Arial" w:cs="Arial"/>
          <w:color w:val="000000"/>
          <w:sz w:val="23"/>
          <w:szCs w:val="23"/>
        </w:rPr>
        <w:t xml:space="preserve"> a été constatée, devront êt</w:t>
      </w:r>
      <w:r>
        <w:rPr>
          <w:rFonts w:ascii="Arial" w:hAnsi="Arial" w:cs="Arial"/>
          <w:color w:val="000000"/>
          <w:sz w:val="23"/>
          <w:szCs w:val="23"/>
        </w:rPr>
        <w:t>re corrigées et remises à la DTA</w:t>
      </w:r>
      <w:r w:rsidRPr="00C322C0">
        <w:rPr>
          <w:rFonts w:ascii="Arial" w:hAnsi="Arial" w:cs="Arial"/>
          <w:color w:val="000000"/>
          <w:sz w:val="23"/>
          <w:szCs w:val="23"/>
        </w:rPr>
        <w:t xml:space="preserve"> dans un délai fixé </w:t>
      </w:r>
      <w:commentRangeStart w:id="60"/>
      <w:r w:rsidRPr="00C322C0">
        <w:rPr>
          <w:rFonts w:ascii="Arial" w:hAnsi="Arial" w:cs="Arial"/>
          <w:color w:val="000000"/>
          <w:sz w:val="23"/>
          <w:szCs w:val="23"/>
        </w:rPr>
        <w:t>à</w:t>
      </w:r>
      <w:commentRangeEnd w:id="60"/>
      <w:r w:rsidR="0093660D">
        <w:rPr>
          <w:rStyle w:val="Marquedecommentaire"/>
        </w:rPr>
        <w:commentReference w:id="60"/>
      </w:r>
      <w:r w:rsidRPr="00C322C0">
        <w:rPr>
          <w:rFonts w:ascii="Arial" w:hAnsi="Arial" w:cs="Arial"/>
          <w:color w:val="000000"/>
          <w:sz w:val="23"/>
          <w:szCs w:val="23"/>
        </w:rPr>
        <w:t xml:space="preserve"> </w:t>
      </w:r>
    </w:p>
    <w:p w:rsidR="0093660D" w:rsidRDefault="0093660D" w:rsidP="00C322C0">
      <w:pPr>
        <w:autoSpaceDE w:val="0"/>
        <w:autoSpaceDN w:val="0"/>
        <w:adjustRightInd w:val="0"/>
        <w:spacing w:after="0" w:line="240" w:lineRule="auto"/>
        <w:rPr>
          <w:rFonts w:ascii="Arial" w:hAnsi="Arial" w:cs="Arial"/>
          <w:color w:val="000000"/>
          <w:sz w:val="23"/>
          <w:szCs w:val="23"/>
        </w:rPr>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1.7 – Droit d’auteur des données DAO </w:t>
      </w:r>
    </w:p>
    <w:p w:rsidR="00C322C0" w:rsidRDefault="00C322C0" w:rsidP="0093660D">
      <w:pPr>
        <w:autoSpaceDE w:val="0"/>
        <w:autoSpaceDN w:val="0"/>
        <w:adjustRightInd w:val="0"/>
        <w:spacing w:after="0" w:line="240" w:lineRule="auto"/>
        <w:jc w:val="both"/>
        <w:rPr>
          <w:ins w:id="61" w:author="ERDMANN" w:date="2018-03-15T09:35:00Z"/>
          <w:rFonts w:ascii="Arial" w:hAnsi="Arial" w:cs="Arial"/>
          <w:color w:val="000000"/>
          <w:sz w:val="23"/>
          <w:szCs w:val="23"/>
        </w:rPr>
        <w:pPrChange w:id="62" w:author="ERDMANN" w:date="2018-03-15T09:35:00Z">
          <w:pPr>
            <w:autoSpaceDE w:val="0"/>
            <w:autoSpaceDN w:val="0"/>
            <w:adjustRightInd w:val="0"/>
            <w:spacing w:after="0" w:line="240" w:lineRule="auto"/>
          </w:pPr>
        </w:pPrChange>
      </w:pPr>
      <w:r w:rsidRPr="00C322C0">
        <w:rPr>
          <w:rFonts w:ascii="Arial" w:hAnsi="Arial" w:cs="Arial"/>
          <w:color w:val="000000"/>
          <w:sz w:val="23"/>
          <w:szCs w:val="23"/>
        </w:rPr>
        <w:t>Le prestataire transmet la propriété des données DAO lors de la remise des plans. Le CH</w:t>
      </w:r>
      <w:r>
        <w:rPr>
          <w:rFonts w:ascii="Arial" w:hAnsi="Arial" w:cs="Arial"/>
          <w:color w:val="000000"/>
          <w:sz w:val="23"/>
          <w:szCs w:val="23"/>
        </w:rPr>
        <w:t>R</w:t>
      </w:r>
      <w:r w:rsidRPr="00C322C0">
        <w:rPr>
          <w:rFonts w:ascii="Arial" w:hAnsi="Arial" w:cs="Arial"/>
          <w:color w:val="000000"/>
          <w:sz w:val="23"/>
          <w:szCs w:val="23"/>
        </w:rPr>
        <w:t xml:space="preserve">U de </w:t>
      </w:r>
      <w:r>
        <w:rPr>
          <w:rFonts w:ascii="Arial" w:hAnsi="Arial" w:cs="Arial"/>
          <w:color w:val="000000"/>
          <w:sz w:val="23"/>
          <w:szCs w:val="23"/>
        </w:rPr>
        <w:t>Brest</w:t>
      </w:r>
      <w:r w:rsidRPr="00C322C0">
        <w:rPr>
          <w:rFonts w:ascii="Arial" w:hAnsi="Arial" w:cs="Arial"/>
          <w:color w:val="000000"/>
          <w:sz w:val="23"/>
          <w:szCs w:val="23"/>
        </w:rPr>
        <w:t xml:space="preserve"> est alors libre d’utiliser les données en lecteur, modification et en diffusion. </w:t>
      </w:r>
    </w:p>
    <w:p w:rsidR="0093660D" w:rsidRPr="00C322C0" w:rsidRDefault="0093660D" w:rsidP="00C322C0">
      <w:pPr>
        <w:autoSpaceDE w:val="0"/>
        <w:autoSpaceDN w:val="0"/>
        <w:adjustRightInd w:val="0"/>
        <w:spacing w:after="0" w:line="240" w:lineRule="auto"/>
        <w:rPr>
          <w:rFonts w:ascii="Arial" w:hAnsi="Arial" w:cs="Arial"/>
          <w:color w:val="000000"/>
          <w:sz w:val="23"/>
          <w:szCs w:val="23"/>
        </w:rPr>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1.8 – Cas particuliers et autres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63" w:author="ERDMANN" w:date="2018-03-15T09:35:00Z">
          <w:pPr>
            <w:autoSpaceDE w:val="0"/>
            <w:autoSpaceDN w:val="0"/>
            <w:adjustRightInd w:val="0"/>
            <w:spacing w:after="0" w:line="240" w:lineRule="auto"/>
          </w:pPr>
        </w:pPrChange>
      </w:pPr>
      <w:r w:rsidRPr="00C322C0">
        <w:rPr>
          <w:rFonts w:ascii="Arial" w:hAnsi="Arial" w:cs="Arial"/>
          <w:color w:val="000000"/>
          <w:sz w:val="23"/>
          <w:szCs w:val="23"/>
        </w:rPr>
        <w:t>Les cas particuliers ainsi que les problèmes liés à l’application de la charge doivent être régl</w:t>
      </w:r>
      <w:r>
        <w:rPr>
          <w:rFonts w:ascii="Arial" w:hAnsi="Arial" w:cs="Arial"/>
          <w:color w:val="000000"/>
          <w:sz w:val="23"/>
          <w:szCs w:val="23"/>
        </w:rPr>
        <w:t>és avec le responsable de la DTA</w:t>
      </w:r>
      <w:r w:rsidRPr="00C322C0">
        <w:rPr>
          <w:rFonts w:ascii="Arial" w:hAnsi="Arial" w:cs="Arial"/>
          <w:color w:val="000000"/>
          <w:sz w:val="23"/>
          <w:szCs w:val="23"/>
        </w:rPr>
        <w:t xml:space="preserve"> utilisant les données DAO pour le CH</w:t>
      </w:r>
      <w:r>
        <w:rPr>
          <w:rFonts w:ascii="Arial" w:hAnsi="Arial" w:cs="Arial"/>
          <w:color w:val="000000"/>
          <w:sz w:val="23"/>
          <w:szCs w:val="23"/>
        </w:rPr>
        <w:t>R</w:t>
      </w:r>
      <w:r w:rsidRPr="00C322C0">
        <w:rPr>
          <w:rFonts w:ascii="Arial" w:hAnsi="Arial" w:cs="Arial"/>
          <w:color w:val="000000"/>
          <w:sz w:val="23"/>
          <w:szCs w:val="23"/>
        </w:rPr>
        <w:t xml:space="preserve">U de </w:t>
      </w:r>
      <w:r>
        <w:rPr>
          <w:rFonts w:ascii="Arial" w:hAnsi="Arial" w:cs="Arial"/>
          <w:color w:val="000000"/>
          <w:sz w:val="23"/>
          <w:szCs w:val="23"/>
        </w:rPr>
        <w:t>Brest</w:t>
      </w:r>
      <w:r w:rsidRPr="00C322C0">
        <w:rPr>
          <w:rFonts w:ascii="Arial" w:hAnsi="Arial" w:cs="Arial"/>
          <w:color w:val="000000"/>
          <w:sz w:val="23"/>
          <w:szCs w:val="23"/>
        </w:rPr>
        <w:t xml:space="preserve">. </w:t>
      </w:r>
    </w:p>
    <w:p w:rsidR="00C322C0" w:rsidRPr="00C322C0" w:rsidDel="0093660D" w:rsidRDefault="00C322C0" w:rsidP="0093660D">
      <w:pPr>
        <w:autoSpaceDE w:val="0"/>
        <w:autoSpaceDN w:val="0"/>
        <w:adjustRightInd w:val="0"/>
        <w:spacing w:after="0" w:line="240" w:lineRule="auto"/>
        <w:jc w:val="both"/>
        <w:rPr>
          <w:del w:id="64" w:author="ERDMANN" w:date="2018-03-15T09:36:00Z"/>
          <w:rFonts w:ascii="Arial" w:hAnsi="Arial" w:cs="Arial"/>
          <w:color w:val="000000"/>
          <w:sz w:val="23"/>
          <w:szCs w:val="23"/>
        </w:rPr>
        <w:pPrChange w:id="65" w:author="ERDMANN" w:date="2018-03-15T09:36:00Z">
          <w:pPr>
            <w:autoSpaceDE w:val="0"/>
            <w:autoSpaceDN w:val="0"/>
            <w:adjustRightInd w:val="0"/>
            <w:spacing w:after="0" w:line="240" w:lineRule="auto"/>
          </w:pPr>
        </w:pPrChange>
      </w:pPr>
      <w:r w:rsidRPr="00C322C0">
        <w:rPr>
          <w:rFonts w:ascii="Arial" w:hAnsi="Arial" w:cs="Arial"/>
          <w:color w:val="000000"/>
          <w:sz w:val="23"/>
          <w:szCs w:val="23"/>
        </w:rPr>
        <w:t>Il est du devoir du fournisseur de données de s’assurer que tous les supports remis sont libres de virus et autres programmes ma</w:t>
      </w:r>
      <w:r>
        <w:rPr>
          <w:rFonts w:ascii="Arial" w:hAnsi="Arial" w:cs="Arial"/>
          <w:color w:val="000000"/>
          <w:sz w:val="23"/>
          <w:szCs w:val="23"/>
        </w:rPr>
        <w:t>lveillants</w:t>
      </w:r>
      <w:ins w:id="66" w:author="ERDMANN" w:date="2018-03-15T09:36:00Z">
        <w:r w:rsidR="0093660D">
          <w:rPr>
            <w:rFonts w:ascii="Arial" w:hAnsi="Arial" w:cs="Arial"/>
            <w:color w:val="000000"/>
            <w:sz w:val="23"/>
            <w:szCs w:val="23"/>
          </w:rPr>
          <w:t>.</w:t>
        </w:r>
      </w:ins>
    </w:p>
    <w:p w:rsidR="00C322C0" w:rsidRPr="00C322C0" w:rsidRDefault="0093660D" w:rsidP="0093660D">
      <w:pPr>
        <w:autoSpaceDE w:val="0"/>
        <w:autoSpaceDN w:val="0"/>
        <w:adjustRightInd w:val="0"/>
        <w:spacing w:after="0" w:line="240" w:lineRule="auto"/>
        <w:jc w:val="both"/>
        <w:rPr>
          <w:rFonts w:ascii="Arial" w:hAnsi="Arial" w:cs="Arial"/>
          <w:color w:val="000000"/>
          <w:sz w:val="23"/>
          <w:szCs w:val="23"/>
        </w:rPr>
        <w:pPrChange w:id="67" w:author="ERDMANN" w:date="2018-03-15T09:36:00Z">
          <w:pPr>
            <w:autoSpaceDE w:val="0"/>
            <w:autoSpaceDN w:val="0"/>
            <w:adjustRightInd w:val="0"/>
            <w:spacing w:after="0" w:line="240" w:lineRule="auto"/>
          </w:pPr>
        </w:pPrChange>
      </w:pPr>
      <w:ins w:id="68" w:author="ERDMANN" w:date="2018-03-15T09:36:00Z">
        <w:r>
          <w:rPr>
            <w:rFonts w:ascii="Arial" w:hAnsi="Arial" w:cs="Arial"/>
            <w:color w:val="000000"/>
            <w:sz w:val="23"/>
            <w:szCs w:val="23"/>
          </w:rPr>
          <w:t xml:space="preserve"> </w:t>
        </w:r>
      </w:ins>
      <w:r w:rsidR="00C322C0" w:rsidRPr="00C322C0">
        <w:rPr>
          <w:rFonts w:ascii="Arial" w:hAnsi="Arial" w:cs="Arial"/>
          <w:color w:val="000000"/>
          <w:sz w:val="23"/>
          <w:szCs w:val="23"/>
        </w:rPr>
        <w:t xml:space="preserve">Tous les supports devront être contrôlés à l’aide d’un programme antivirus adapté et à jour. </w:t>
      </w:r>
    </w:p>
    <w:p w:rsidR="00C322C0" w:rsidRDefault="00C322C0" w:rsidP="0093660D">
      <w:pPr>
        <w:jc w:val="both"/>
        <w:rPr>
          <w:rFonts w:ascii="Arial" w:hAnsi="Arial" w:cs="Arial"/>
          <w:color w:val="000000"/>
          <w:sz w:val="23"/>
          <w:szCs w:val="23"/>
        </w:rPr>
        <w:pPrChange w:id="69" w:author="ERDMANN" w:date="2018-03-15T09:36:00Z">
          <w:pPr/>
        </w:pPrChange>
      </w:pPr>
      <w:r w:rsidRPr="00C322C0">
        <w:rPr>
          <w:rFonts w:ascii="Arial" w:hAnsi="Arial" w:cs="Arial"/>
          <w:color w:val="000000"/>
          <w:sz w:val="23"/>
          <w:szCs w:val="23"/>
        </w:rPr>
        <w:t>La compression des données est admise uniquement au format ZIP</w:t>
      </w:r>
    </w:p>
    <w:p w:rsidR="00C322C0" w:rsidRDefault="00C322C0">
      <w:pPr>
        <w:rPr>
          <w:rFonts w:ascii="Arial" w:hAnsi="Arial" w:cs="Arial"/>
          <w:color w:val="000000"/>
          <w:sz w:val="23"/>
          <w:szCs w:val="23"/>
        </w:rPr>
      </w:pPr>
      <w:r>
        <w:rPr>
          <w:rFonts w:ascii="Arial" w:hAnsi="Arial" w:cs="Arial"/>
          <w:color w:val="000000"/>
          <w:sz w:val="23"/>
          <w:szCs w:val="23"/>
        </w:rPr>
        <w:br w:type="page"/>
      </w:r>
    </w:p>
    <w:p w:rsidR="00C322C0" w:rsidRPr="00C322C0" w:rsidRDefault="00227BCD" w:rsidP="0093660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rPr>
          <w:rFonts w:ascii="Arial" w:hAnsi="Arial" w:cs="Arial"/>
          <w:color w:val="000000"/>
          <w:sz w:val="23"/>
          <w:szCs w:val="23"/>
        </w:rPr>
        <w:pPrChange w:id="70" w:author="ERDMANN" w:date="2018-03-15T09:36:00Z">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pPr>
        </w:pPrChange>
      </w:pPr>
      <w:r>
        <w:rPr>
          <w:rFonts w:ascii="Arial" w:hAnsi="Arial" w:cs="Arial"/>
          <w:color w:val="000000"/>
          <w:sz w:val="23"/>
          <w:szCs w:val="23"/>
        </w:rPr>
        <w:t>2 – CONTENU DE L’ÉCHANGE DES DONNÉ</w:t>
      </w:r>
      <w:r w:rsidR="00C322C0" w:rsidRPr="00C322C0">
        <w:rPr>
          <w:rFonts w:ascii="Arial" w:hAnsi="Arial" w:cs="Arial"/>
          <w:color w:val="000000"/>
          <w:sz w:val="23"/>
          <w:szCs w:val="23"/>
        </w:rPr>
        <w:t>ES</w:t>
      </w:r>
    </w:p>
    <w:p w:rsidR="0093660D" w:rsidRDefault="0093660D" w:rsidP="00C322C0">
      <w:pPr>
        <w:autoSpaceDE w:val="0"/>
        <w:autoSpaceDN w:val="0"/>
        <w:adjustRightInd w:val="0"/>
        <w:spacing w:after="0" w:line="240" w:lineRule="auto"/>
        <w:rPr>
          <w:ins w:id="71" w:author="ERDMANN" w:date="2018-03-15T09:38:00Z"/>
          <w:rFonts w:ascii="Arial" w:hAnsi="Arial" w:cs="Arial"/>
          <w:b/>
          <w:bCs/>
          <w:color w:val="000000"/>
          <w:sz w:val="23"/>
          <w:szCs w:val="23"/>
        </w:rPr>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2 - 1– Organisation des dossiers de plans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72"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Un dossier de plans pour un ouvrage est composé d’un ou plusieurs fichiers de données DAO </w:t>
      </w:r>
      <w:r w:rsidR="001F488F">
        <w:rPr>
          <w:rFonts w:ascii="Arial" w:hAnsi="Arial" w:cs="Arial"/>
          <w:color w:val="000000"/>
          <w:sz w:val="23"/>
          <w:szCs w:val="23"/>
        </w:rPr>
        <w:t>AUTOCAD</w:t>
      </w:r>
      <w:r w:rsidRPr="00C322C0">
        <w:rPr>
          <w:rFonts w:ascii="Arial" w:hAnsi="Arial" w:cs="Arial"/>
          <w:color w:val="000000"/>
          <w:sz w:val="23"/>
          <w:szCs w:val="23"/>
        </w:rPr>
        <w:t xml:space="preserve"> ou IFC.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73"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Chaque niveau de bâtiment différent doit être contenu dans un fichier séparé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74"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La juxtaposition de deux niveaux différents dans un fichier unique est interdite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75"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La cohabitation de coupes ou façades avec des plans de niveaux dans un même fichier est interdite. </w:t>
      </w:r>
    </w:p>
    <w:p w:rsidR="00C322C0" w:rsidRDefault="00C322C0" w:rsidP="0093660D">
      <w:pPr>
        <w:autoSpaceDE w:val="0"/>
        <w:autoSpaceDN w:val="0"/>
        <w:adjustRightInd w:val="0"/>
        <w:spacing w:after="0" w:line="240" w:lineRule="auto"/>
        <w:jc w:val="both"/>
        <w:rPr>
          <w:ins w:id="76" w:author="ERDMANN" w:date="2018-03-15T09:38:00Z"/>
          <w:rFonts w:ascii="Arial" w:hAnsi="Arial" w:cs="Arial"/>
          <w:color w:val="000000"/>
          <w:sz w:val="23"/>
          <w:szCs w:val="23"/>
        </w:rPr>
        <w:pPrChange w:id="77"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La présence de plusieurs coupes ou élévations dans un fichier unique est admise. </w:t>
      </w:r>
    </w:p>
    <w:p w:rsidR="0093660D" w:rsidRPr="00C322C0" w:rsidRDefault="0093660D" w:rsidP="0093660D">
      <w:pPr>
        <w:autoSpaceDE w:val="0"/>
        <w:autoSpaceDN w:val="0"/>
        <w:adjustRightInd w:val="0"/>
        <w:spacing w:after="0" w:line="240" w:lineRule="auto"/>
        <w:jc w:val="both"/>
        <w:rPr>
          <w:rFonts w:ascii="Arial" w:hAnsi="Arial" w:cs="Arial"/>
          <w:color w:val="000000"/>
          <w:sz w:val="23"/>
          <w:szCs w:val="23"/>
        </w:rPr>
        <w:pPrChange w:id="78" w:author="ERDMANN" w:date="2018-03-15T09:38:00Z">
          <w:pPr>
            <w:autoSpaceDE w:val="0"/>
            <w:autoSpaceDN w:val="0"/>
            <w:adjustRightInd w:val="0"/>
            <w:spacing w:after="0" w:line="240" w:lineRule="auto"/>
          </w:pPr>
        </w:pPrChange>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2 - 2 – Noms des fichiers </w:t>
      </w:r>
    </w:p>
    <w:p w:rsidR="00C322C0" w:rsidRDefault="00C322C0" w:rsidP="0093660D">
      <w:pPr>
        <w:autoSpaceDE w:val="0"/>
        <w:autoSpaceDN w:val="0"/>
        <w:adjustRightInd w:val="0"/>
        <w:spacing w:after="0" w:line="240" w:lineRule="auto"/>
        <w:jc w:val="both"/>
        <w:rPr>
          <w:ins w:id="79" w:author="ERDMANN" w:date="2018-03-15T09:38:00Z"/>
          <w:rFonts w:ascii="Arial" w:hAnsi="Arial" w:cs="Arial"/>
          <w:color w:val="000000"/>
          <w:sz w:val="23"/>
          <w:szCs w:val="23"/>
        </w:rPr>
        <w:pPrChange w:id="80" w:author="ERDMANN" w:date="2018-03-15T09:38:00Z">
          <w:pPr>
            <w:autoSpaceDE w:val="0"/>
            <w:autoSpaceDN w:val="0"/>
            <w:adjustRightInd w:val="0"/>
            <w:spacing w:after="0" w:line="240" w:lineRule="auto"/>
          </w:pPr>
        </w:pPrChange>
      </w:pPr>
      <w:r w:rsidRPr="00C322C0">
        <w:rPr>
          <w:rFonts w:ascii="Arial" w:hAnsi="Arial" w:cs="Arial"/>
          <w:color w:val="000000"/>
          <w:sz w:val="23"/>
          <w:szCs w:val="23"/>
        </w:rPr>
        <w:t xml:space="preserve">Les noms des fichiers informatiques doivent être explicites. On doit comprendre de quel fichier il s’agit facilement. </w:t>
      </w:r>
    </w:p>
    <w:p w:rsidR="0093660D" w:rsidRPr="00C322C0" w:rsidRDefault="0093660D" w:rsidP="0093660D">
      <w:pPr>
        <w:autoSpaceDE w:val="0"/>
        <w:autoSpaceDN w:val="0"/>
        <w:adjustRightInd w:val="0"/>
        <w:spacing w:after="0" w:line="240" w:lineRule="auto"/>
        <w:jc w:val="both"/>
        <w:rPr>
          <w:rFonts w:ascii="Arial" w:hAnsi="Arial" w:cs="Arial"/>
          <w:color w:val="000000"/>
          <w:sz w:val="23"/>
          <w:szCs w:val="23"/>
        </w:rPr>
        <w:pPrChange w:id="81" w:author="ERDMANN" w:date="2018-03-15T09:38:00Z">
          <w:pPr>
            <w:autoSpaceDE w:val="0"/>
            <w:autoSpaceDN w:val="0"/>
            <w:adjustRightInd w:val="0"/>
            <w:spacing w:after="0" w:line="240" w:lineRule="auto"/>
          </w:pPr>
        </w:pPrChange>
      </w:pPr>
    </w:p>
    <w:p w:rsidR="0093660D" w:rsidRPr="0093660D" w:rsidRDefault="00C322C0" w:rsidP="00C322C0">
      <w:pPr>
        <w:autoSpaceDE w:val="0"/>
        <w:autoSpaceDN w:val="0"/>
        <w:adjustRightInd w:val="0"/>
        <w:spacing w:after="0" w:line="240" w:lineRule="auto"/>
        <w:rPr>
          <w:rFonts w:ascii="Arial" w:hAnsi="Arial" w:cs="Arial"/>
          <w:b/>
          <w:bCs/>
          <w:color w:val="000000"/>
          <w:sz w:val="23"/>
          <w:szCs w:val="23"/>
          <w:rPrChange w:id="82" w:author="ERDMANN" w:date="2018-03-15T09:38:00Z">
            <w:rPr>
              <w:rFonts w:ascii="Arial" w:hAnsi="Arial" w:cs="Arial"/>
              <w:color w:val="000000"/>
              <w:sz w:val="23"/>
              <w:szCs w:val="23"/>
            </w:rPr>
          </w:rPrChange>
        </w:rPr>
      </w:pPr>
      <w:r w:rsidRPr="00C322C0">
        <w:rPr>
          <w:rFonts w:ascii="Arial" w:hAnsi="Arial" w:cs="Arial"/>
          <w:b/>
          <w:bCs/>
          <w:color w:val="000000"/>
          <w:sz w:val="23"/>
          <w:szCs w:val="23"/>
        </w:rPr>
        <w:t xml:space="preserve">2 - 3 – Unités de Dessin </w:t>
      </w:r>
    </w:p>
    <w:p w:rsidR="00C322C0" w:rsidRDefault="00C322C0" w:rsidP="00C322C0">
      <w:pPr>
        <w:autoSpaceDE w:val="0"/>
        <w:autoSpaceDN w:val="0"/>
        <w:adjustRightInd w:val="0"/>
        <w:spacing w:after="0" w:line="240" w:lineRule="auto"/>
        <w:rPr>
          <w:ins w:id="83" w:author="ERDMANN" w:date="2018-03-15T09:38:00Z"/>
          <w:rFonts w:ascii="Arial" w:hAnsi="Arial" w:cs="Arial"/>
          <w:color w:val="000000"/>
          <w:sz w:val="23"/>
          <w:szCs w:val="23"/>
        </w:rPr>
      </w:pPr>
      <w:r w:rsidRPr="00C322C0">
        <w:rPr>
          <w:rFonts w:ascii="Arial" w:hAnsi="Arial" w:cs="Arial"/>
          <w:color w:val="000000"/>
          <w:sz w:val="23"/>
          <w:szCs w:val="23"/>
        </w:rPr>
        <w:t xml:space="preserve">L’unité de dessin des fichiers DAO à remettre au mandant est le mètre. 1 Unité dessin : 100 cm. </w:t>
      </w:r>
    </w:p>
    <w:p w:rsidR="0093660D" w:rsidRPr="00C322C0" w:rsidRDefault="0093660D" w:rsidP="00C322C0">
      <w:pPr>
        <w:autoSpaceDE w:val="0"/>
        <w:autoSpaceDN w:val="0"/>
        <w:adjustRightInd w:val="0"/>
        <w:spacing w:after="0" w:line="240" w:lineRule="auto"/>
        <w:rPr>
          <w:rFonts w:ascii="Arial" w:hAnsi="Arial" w:cs="Arial"/>
          <w:color w:val="000000"/>
          <w:sz w:val="23"/>
          <w:szCs w:val="23"/>
        </w:rPr>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2 - 4 – Système de coordonnées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84" w:author="ERDMANN" w:date="2018-03-15T09:39:00Z">
          <w:pPr>
            <w:autoSpaceDE w:val="0"/>
            <w:autoSpaceDN w:val="0"/>
            <w:adjustRightInd w:val="0"/>
            <w:spacing w:after="0" w:line="240" w:lineRule="auto"/>
          </w:pPr>
        </w:pPrChange>
      </w:pPr>
      <w:r w:rsidRPr="00C322C0">
        <w:rPr>
          <w:rFonts w:ascii="Arial" w:hAnsi="Arial" w:cs="Arial"/>
          <w:color w:val="000000"/>
          <w:sz w:val="23"/>
          <w:szCs w:val="23"/>
        </w:rPr>
        <w:t xml:space="preserve">Le système de coordonnées des plans doit être aligné sur la géométrie du bâtiment et son origine doit correspondre à un endroit précis, par exemple à l’intersection de deux axes du bâtiment. Ces paramètres doivent être définis en accord avec le responsable DAO pour le mandant. </w:t>
      </w:r>
    </w:p>
    <w:p w:rsidR="00C322C0" w:rsidRDefault="00C322C0" w:rsidP="0093660D">
      <w:pPr>
        <w:autoSpaceDE w:val="0"/>
        <w:autoSpaceDN w:val="0"/>
        <w:adjustRightInd w:val="0"/>
        <w:spacing w:after="0" w:line="240" w:lineRule="auto"/>
        <w:jc w:val="both"/>
        <w:rPr>
          <w:ins w:id="85" w:author="ERDMANN" w:date="2018-03-15T09:38:00Z"/>
          <w:rFonts w:ascii="Arial" w:hAnsi="Arial" w:cs="Arial"/>
          <w:color w:val="000000"/>
          <w:sz w:val="23"/>
          <w:szCs w:val="23"/>
        </w:rPr>
        <w:pPrChange w:id="86" w:author="ERDMANN" w:date="2018-03-15T09:39:00Z">
          <w:pPr>
            <w:autoSpaceDE w:val="0"/>
            <w:autoSpaceDN w:val="0"/>
            <w:adjustRightInd w:val="0"/>
            <w:spacing w:after="0" w:line="240" w:lineRule="auto"/>
          </w:pPr>
        </w:pPrChange>
      </w:pPr>
      <w:r w:rsidRPr="00C322C0">
        <w:rPr>
          <w:rFonts w:ascii="Arial" w:hAnsi="Arial" w:cs="Arial"/>
          <w:color w:val="000000"/>
          <w:sz w:val="23"/>
          <w:szCs w:val="23"/>
        </w:rPr>
        <w:t xml:space="preserve">Pour permettre l’assemblage de plans de divers bâtiments dans un plan d’ensemble unique, il est nécessaire d’insérer dans les plans des points de référence basés sur le système de coordonnées LAMBERT. Le nivellement est rattaché au niveau général français (NGF). </w:t>
      </w:r>
    </w:p>
    <w:p w:rsidR="0093660D" w:rsidRPr="00C322C0" w:rsidRDefault="0093660D" w:rsidP="00C322C0">
      <w:pPr>
        <w:autoSpaceDE w:val="0"/>
        <w:autoSpaceDN w:val="0"/>
        <w:adjustRightInd w:val="0"/>
        <w:spacing w:after="0" w:line="240" w:lineRule="auto"/>
        <w:rPr>
          <w:rFonts w:ascii="Arial" w:hAnsi="Arial" w:cs="Arial"/>
          <w:color w:val="000000"/>
          <w:sz w:val="23"/>
          <w:szCs w:val="23"/>
        </w:rPr>
      </w:pPr>
    </w:p>
    <w:p w:rsidR="00C322C0" w:rsidRPr="00C322C0" w:rsidRDefault="00C322C0" w:rsidP="00C322C0">
      <w:pPr>
        <w:autoSpaceDE w:val="0"/>
        <w:autoSpaceDN w:val="0"/>
        <w:adjustRightInd w:val="0"/>
        <w:spacing w:after="0" w:line="240" w:lineRule="auto"/>
        <w:rPr>
          <w:rFonts w:ascii="Arial" w:hAnsi="Arial" w:cs="Arial"/>
          <w:color w:val="000000"/>
          <w:sz w:val="23"/>
          <w:szCs w:val="23"/>
        </w:rPr>
      </w:pPr>
      <w:r w:rsidRPr="00C322C0">
        <w:rPr>
          <w:rFonts w:ascii="Arial" w:hAnsi="Arial" w:cs="Arial"/>
          <w:b/>
          <w:bCs/>
          <w:color w:val="000000"/>
          <w:sz w:val="23"/>
          <w:szCs w:val="23"/>
        </w:rPr>
        <w:t xml:space="preserve">2 - 5 – Format des plans DAO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87" w:author="ERDMANN" w:date="2018-03-15T09:39:00Z">
          <w:pPr>
            <w:autoSpaceDE w:val="0"/>
            <w:autoSpaceDN w:val="0"/>
            <w:adjustRightInd w:val="0"/>
            <w:spacing w:after="0" w:line="240" w:lineRule="auto"/>
          </w:pPr>
        </w:pPrChange>
      </w:pPr>
      <w:r w:rsidRPr="00C322C0">
        <w:rPr>
          <w:rFonts w:ascii="Arial" w:hAnsi="Arial" w:cs="Arial"/>
          <w:color w:val="000000"/>
          <w:sz w:val="23"/>
          <w:szCs w:val="23"/>
        </w:rPr>
        <w:t xml:space="preserve">En règle générale, les plans doivent être mis en place au format DIN-A (A4, A3, A2, A1, A0). </w:t>
      </w:r>
    </w:p>
    <w:p w:rsidR="00C322C0" w:rsidRPr="00C322C0" w:rsidRDefault="00C322C0" w:rsidP="0093660D">
      <w:pPr>
        <w:autoSpaceDE w:val="0"/>
        <w:autoSpaceDN w:val="0"/>
        <w:adjustRightInd w:val="0"/>
        <w:spacing w:after="0" w:line="240" w:lineRule="auto"/>
        <w:jc w:val="both"/>
        <w:rPr>
          <w:rFonts w:ascii="Arial" w:hAnsi="Arial" w:cs="Arial"/>
          <w:color w:val="000000"/>
          <w:sz w:val="23"/>
          <w:szCs w:val="23"/>
        </w:rPr>
        <w:pPrChange w:id="88" w:author="ERDMANN" w:date="2018-03-15T09:39:00Z">
          <w:pPr>
            <w:autoSpaceDE w:val="0"/>
            <w:autoSpaceDN w:val="0"/>
            <w:adjustRightInd w:val="0"/>
            <w:spacing w:after="0" w:line="240" w:lineRule="auto"/>
          </w:pPr>
        </w:pPrChange>
      </w:pPr>
      <w:r w:rsidRPr="00C322C0">
        <w:rPr>
          <w:rFonts w:ascii="Arial" w:hAnsi="Arial" w:cs="Arial"/>
          <w:color w:val="000000"/>
          <w:sz w:val="23"/>
          <w:szCs w:val="23"/>
        </w:rPr>
        <w:t xml:space="preserve">Hauteur maximale des plans : 106,70 cm </w:t>
      </w:r>
    </w:p>
    <w:p w:rsidR="007A0471" w:rsidRDefault="00C322C0" w:rsidP="0093660D">
      <w:pPr>
        <w:autoSpaceDE w:val="0"/>
        <w:autoSpaceDN w:val="0"/>
        <w:adjustRightInd w:val="0"/>
        <w:spacing w:after="0" w:line="240" w:lineRule="auto"/>
        <w:jc w:val="both"/>
        <w:rPr>
          <w:ins w:id="89" w:author="ERDMANN" w:date="2018-03-15T09:39:00Z"/>
          <w:rFonts w:ascii="Arial" w:hAnsi="Arial" w:cs="Arial"/>
          <w:b/>
          <w:bCs/>
          <w:color w:val="000000"/>
          <w:sz w:val="23"/>
          <w:szCs w:val="23"/>
        </w:rPr>
        <w:pPrChange w:id="90" w:author="ERDMANN" w:date="2018-03-15T09:39:00Z">
          <w:pPr>
            <w:autoSpaceDE w:val="0"/>
            <w:autoSpaceDN w:val="0"/>
            <w:adjustRightInd w:val="0"/>
            <w:spacing w:after="0" w:line="240" w:lineRule="auto"/>
          </w:pPr>
        </w:pPrChange>
      </w:pPr>
      <w:r w:rsidRPr="00C322C0">
        <w:rPr>
          <w:rFonts w:ascii="Arial" w:hAnsi="Arial" w:cs="Arial"/>
          <w:color w:val="000000"/>
          <w:sz w:val="23"/>
          <w:szCs w:val="23"/>
        </w:rPr>
        <w:t>Le pliage se fera en accordéon d’abord, puis dans le sens de la hauteur. La cartouche doit apparaître sur le dessus du document.</w:t>
      </w:r>
      <w:r w:rsidR="007A0471" w:rsidRPr="007A0471">
        <w:rPr>
          <w:rFonts w:ascii="Arial" w:hAnsi="Arial" w:cs="Arial"/>
          <w:b/>
          <w:bCs/>
          <w:color w:val="000000"/>
          <w:sz w:val="23"/>
          <w:szCs w:val="23"/>
        </w:rPr>
        <w:t xml:space="preserve"> </w:t>
      </w:r>
    </w:p>
    <w:p w:rsidR="0093660D" w:rsidRDefault="0093660D" w:rsidP="0093660D">
      <w:pPr>
        <w:autoSpaceDE w:val="0"/>
        <w:autoSpaceDN w:val="0"/>
        <w:adjustRightInd w:val="0"/>
        <w:spacing w:after="0" w:line="240" w:lineRule="auto"/>
        <w:jc w:val="both"/>
        <w:rPr>
          <w:rFonts w:ascii="Arial" w:hAnsi="Arial" w:cs="Arial"/>
          <w:b/>
          <w:bCs/>
          <w:color w:val="000000"/>
          <w:sz w:val="23"/>
          <w:szCs w:val="23"/>
        </w:rPr>
        <w:pPrChange w:id="91" w:author="ERDMANN" w:date="2018-03-15T09:39:00Z">
          <w:pPr>
            <w:autoSpaceDE w:val="0"/>
            <w:autoSpaceDN w:val="0"/>
            <w:adjustRightInd w:val="0"/>
            <w:spacing w:after="0" w:line="240" w:lineRule="auto"/>
          </w:pPr>
        </w:pPrChange>
      </w:pP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2 - 6</w:t>
      </w:r>
      <w:r w:rsidRPr="001F488F">
        <w:rPr>
          <w:rFonts w:ascii="Arial" w:hAnsi="Arial" w:cs="Arial"/>
          <w:b/>
          <w:bCs/>
          <w:color w:val="000000"/>
          <w:sz w:val="23"/>
          <w:szCs w:val="23"/>
        </w:rPr>
        <w:t xml:space="preserve"> – Cartouche des plans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b/>
          <w:bCs/>
          <w:color w:val="000000"/>
          <w:sz w:val="23"/>
          <w:szCs w:val="23"/>
        </w:rPr>
        <w:t xml:space="preserve">Cartouches types </w:t>
      </w:r>
    </w:p>
    <w:p w:rsidR="007A0471" w:rsidRPr="001F488F" w:rsidRDefault="007A0471" w:rsidP="0093660D">
      <w:pPr>
        <w:autoSpaceDE w:val="0"/>
        <w:autoSpaceDN w:val="0"/>
        <w:adjustRightInd w:val="0"/>
        <w:spacing w:after="0" w:line="240" w:lineRule="auto"/>
        <w:jc w:val="both"/>
        <w:rPr>
          <w:rFonts w:ascii="Arial" w:hAnsi="Arial" w:cs="Arial"/>
          <w:color w:val="000000"/>
          <w:sz w:val="23"/>
          <w:szCs w:val="23"/>
        </w:rPr>
        <w:pPrChange w:id="92" w:author="ERDMANN" w:date="2018-03-15T09:39:00Z">
          <w:pPr>
            <w:autoSpaceDE w:val="0"/>
            <w:autoSpaceDN w:val="0"/>
            <w:adjustRightInd w:val="0"/>
            <w:spacing w:after="0" w:line="240" w:lineRule="auto"/>
          </w:pPr>
        </w:pPrChange>
      </w:pPr>
      <w:r w:rsidRPr="001F488F">
        <w:rPr>
          <w:rFonts w:ascii="Arial" w:hAnsi="Arial" w:cs="Arial"/>
          <w:color w:val="000000"/>
          <w:sz w:val="23"/>
          <w:szCs w:val="23"/>
        </w:rPr>
        <w:t xml:space="preserve">Les fichiers cartouches mis à disposition par le mandant doivent obligatoirement être utilisés et remplis. La version actuelle des cartouches est illustrée en annexe de cette charte au format A4 (Annexe 1). </w:t>
      </w:r>
    </w:p>
    <w:p w:rsidR="007A0471" w:rsidRDefault="007A0471" w:rsidP="0093660D">
      <w:pPr>
        <w:autoSpaceDE w:val="0"/>
        <w:autoSpaceDN w:val="0"/>
        <w:adjustRightInd w:val="0"/>
        <w:spacing w:after="0" w:line="240" w:lineRule="auto"/>
        <w:jc w:val="both"/>
        <w:rPr>
          <w:ins w:id="93" w:author="ERDMANN" w:date="2018-03-15T09:39:00Z"/>
          <w:rFonts w:ascii="Arial" w:hAnsi="Arial" w:cs="Arial"/>
          <w:color w:val="000000"/>
          <w:sz w:val="23"/>
          <w:szCs w:val="23"/>
        </w:rPr>
        <w:pPrChange w:id="94" w:author="ERDMANN" w:date="2018-03-15T09:39:00Z">
          <w:pPr>
            <w:autoSpaceDE w:val="0"/>
            <w:autoSpaceDN w:val="0"/>
            <w:adjustRightInd w:val="0"/>
            <w:spacing w:after="0" w:line="240" w:lineRule="auto"/>
          </w:pPr>
        </w:pPrChange>
      </w:pPr>
      <w:r w:rsidRPr="001F488F">
        <w:rPr>
          <w:rFonts w:ascii="Arial" w:hAnsi="Arial" w:cs="Arial"/>
          <w:color w:val="000000"/>
          <w:sz w:val="23"/>
          <w:szCs w:val="23"/>
        </w:rPr>
        <w:t xml:space="preserve">Les champs additionnels seront placés au dessus du cartouche. Dans ces champs peuvent figurer le schéma de repérage, l’indication du nord, l’échelle graphique des dessins, les légendes, </w:t>
      </w:r>
      <w:proofErr w:type="spellStart"/>
      <w:r w:rsidRPr="001F488F">
        <w:rPr>
          <w:rFonts w:ascii="Arial" w:hAnsi="Arial" w:cs="Arial"/>
          <w:color w:val="000000"/>
          <w:sz w:val="23"/>
          <w:szCs w:val="23"/>
        </w:rPr>
        <w:t>etc</w:t>
      </w:r>
      <w:proofErr w:type="spellEnd"/>
      <w:r w:rsidRPr="001F488F">
        <w:rPr>
          <w:rFonts w:ascii="Arial" w:hAnsi="Arial" w:cs="Arial"/>
          <w:color w:val="000000"/>
          <w:sz w:val="23"/>
          <w:szCs w:val="23"/>
        </w:rPr>
        <w:t xml:space="preserve">… </w:t>
      </w:r>
    </w:p>
    <w:p w:rsidR="0093660D" w:rsidRPr="001F488F" w:rsidRDefault="0093660D" w:rsidP="0093660D">
      <w:pPr>
        <w:autoSpaceDE w:val="0"/>
        <w:autoSpaceDN w:val="0"/>
        <w:adjustRightInd w:val="0"/>
        <w:spacing w:after="0" w:line="240" w:lineRule="auto"/>
        <w:jc w:val="both"/>
        <w:rPr>
          <w:rFonts w:ascii="Arial" w:hAnsi="Arial" w:cs="Arial"/>
          <w:color w:val="000000"/>
          <w:sz w:val="23"/>
          <w:szCs w:val="23"/>
        </w:rPr>
        <w:pPrChange w:id="95" w:author="ERDMANN" w:date="2018-03-15T09:39:00Z">
          <w:pPr>
            <w:autoSpaceDE w:val="0"/>
            <w:autoSpaceDN w:val="0"/>
            <w:adjustRightInd w:val="0"/>
            <w:spacing w:after="0" w:line="240" w:lineRule="auto"/>
          </w:pPr>
        </w:pPrChange>
      </w:pP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2 - 7</w:t>
      </w:r>
      <w:r w:rsidRPr="001F488F">
        <w:rPr>
          <w:rFonts w:ascii="Arial" w:hAnsi="Arial" w:cs="Arial"/>
          <w:b/>
          <w:bCs/>
          <w:color w:val="000000"/>
          <w:sz w:val="23"/>
          <w:szCs w:val="23"/>
        </w:rPr>
        <w:t xml:space="preserve"> – Textes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b/>
          <w:bCs/>
          <w:color w:val="000000"/>
          <w:sz w:val="23"/>
          <w:szCs w:val="23"/>
        </w:rPr>
        <w:t xml:space="preserve">Généralités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color w:val="000000"/>
          <w:sz w:val="23"/>
          <w:szCs w:val="23"/>
        </w:rPr>
        <w:t xml:space="preserve">La clarté et la lisibilité des textes DAO sont primordiales.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color w:val="000000"/>
          <w:sz w:val="23"/>
          <w:szCs w:val="23"/>
        </w:rPr>
        <w:t xml:space="preserve">Pour faciliter l’échange des données, il est recommandé de renoncer aux accentuations dans les textes DAO. </w:t>
      </w:r>
    </w:p>
    <w:p w:rsidR="007A0471" w:rsidRPr="001F488F" w:rsidRDefault="007A0471" w:rsidP="0093660D">
      <w:pPr>
        <w:autoSpaceDE w:val="0"/>
        <w:autoSpaceDN w:val="0"/>
        <w:adjustRightInd w:val="0"/>
        <w:spacing w:after="0" w:line="240" w:lineRule="auto"/>
        <w:jc w:val="both"/>
        <w:rPr>
          <w:rFonts w:ascii="Arial" w:hAnsi="Arial" w:cs="Arial"/>
          <w:color w:val="000000"/>
          <w:sz w:val="23"/>
          <w:szCs w:val="23"/>
        </w:rPr>
        <w:pPrChange w:id="96" w:author="ERDMANN" w:date="2018-03-15T09:40:00Z">
          <w:pPr>
            <w:autoSpaceDE w:val="0"/>
            <w:autoSpaceDN w:val="0"/>
            <w:adjustRightInd w:val="0"/>
            <w:spacing w:after="0" w:line="240" w:lineRule="auto"/>
          </w:pPr>
        </w:pPrChange>
      </w:pPr>
      <w:r w:rsidRPr="001F488F">
        <w:rPr>
          <w:rFonts w:ascii="Arial" w:hAnsi="Arial" w:cs="Arial"/>
          <w:color w:val="000000"/>
          <w:sz w:val="23"/>
          <w:szCs w:val="23"/>
        </w:rPr>
        <w:t xml:space="preserve">D’autres conventions relatives aux textes tels que la hauteur, la largeur, l’épaisseur, l’angle d’inclinaison, les polices, </w:t>
      </w:r>
      <w:proofErr w:type="spellStart"/>
      <w:r w:rsidRPr="001F488F">
        <w:rPr>
          <w:rFonts w:ascii="Arial" w:hAnsi="Arial" w:cs="Arial"/>
          <w:color w:val="000000"/>
          <w:sz w:val="23"/>
          <w:szCs w:val="23"/>
        </w:rPr>
        <w:t>etc</w:t>
      </w:r>
      <w:proofErr w:type="spellEnd"/>
      <w:r w:rsidRPr="001F488F">
        <w:rPr>
          <w:rFonts w:ascii="Arial" w:hAnsi="Arial" w:cs="Arial"/>
          <w:color w:val="000000"/>
          <w:sz w:val="23"/>
          <w:szCs w:val="23"/>
        </w:rPr>
        <w:t xml:space="preserve">… doivent être au préalable approuvées par le responsable DAO après concertation.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b/>
          <w:bCs/>
          <w:color w:val="000000"/>
          <w:sz w:val="23"/>
          <w:szCs w:val="23"/>
        </w:rPr>
        <w:t xml:space="preserve">Polices de caractères </w:t>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color w:val="000000"/>
          <w:sz w:val="23"/>
          <w:szCs w:val="23"/>
        </w:rPr>
        <w:t>Les poli</w:t>
      </w:r>
      <w:r>
        <w:rPr>
          <w:rFonts w:ascii="Arial" w:hAnsi="Arial" w:cs="Arial"/>
          <w:color w:val="000000"/>
          <w:sz w:val="23"/>
          <w:szCs w:val="23"/>
        </w:rPr>
        <w:t>ces autorisées sont </w:t>
      </w:r>
      <w:commentRangeStart w:id="97"/>
      <w:r w:rsidRPr="001F488F">
        <w:rPr>
          <w:rFonts w:ascii="Arial" w:hAnsi="Arial" w:cs="Arial"/>
          <w:color w:val="FF0000"/>
          <w:sz w:val="23"/>
          <w:szCs w:val="23"/>
        </w:rPr>
        <w:t>?</w:t>
      </w:r>
      <w:commentRangeEnd w:id="97"/>
      <w:r w:rsidR="0093660D">
        <w:rPr>
          <w:rStyle w:val="Marquedecommentaire"/>
        </w:rPr>
        <w:commentReference w:id="97"/>
      </w:r>
    </w:p>
    <w:p w:rsidR="007A0471" w:rsidRPr="001F488F" w:rsidRDefault="007A0471" w:rsidP="007A0471">
      <w:pPr>
        <w:autoSpaceDE w:val="0"/>
        <w:autoSpaceDN w:val="0"/>
        <w:adjustRightInd w:val="0"/>
        <w:spacing w:after="0" w:line="240" w:lineRule="auto"/>
        <w:rPr>
          <w:rFonts w:ascii="Arial" w:hAnsi="Arial" w:cs="Arial"/>
          <w:color w:val="000000"/>
          <w:sz w:val="23"/>
          <w:szCs w:val="23"/>
        </w:rPr>
      </w:pPr>
      <w:r w:rsidRPr="001F488F">
        <w:rPr>
          <w:rFonts w:ascii="Arial" w:hAnsi="Arial" w:cs="Arial"/>
          <w:b/>
          <w:bCs/>
          <w:color w:val="000000"/>
          <w:sz w:val="23"/>
          <w:szCs w:val="23"/>
        </w:rPr>
        <w:t xml:space="preserve">Couches de textes </w:t>
      </w:r>
    </w:p>
    <w:p w:rsidR="007A0471" w:rsidRPr="001F488F" w:rsidRDefault="007A0471" w:rsidP="0093660D">
      <w:pPr>
        <w:autoSpaceDE w:val="0"/>
        <w:autoSpaceDN w:val="0"/>
        <w:adjustRightInd w:val="0"/>
        <w:spacing w:after="0" w:line="240" w:lineRule="auto"/>
        <w:jc w:val="both"/>
        <w:rPr>
          <w:rFonts w:ascii="Arial" w:hAnsi="Arial" w:cs="Arial"/>
          <w:color w:val="000000"/>
          <w:sz w:val="23"/>
          <w:szCs w:val="23"/>
        </w:rPr>
        <w:pPrChange w:id="98" w:author="ERDMANN" w:date="2018-03-15T09:40:00Z">
          <w:pPr>
            <w:autoSpaceDE w:val="0"/>
            <w:autoSpaceDN w:val="0"/>
            <w:adjustRightInd w:val="0"/>
            <w:spacing w:after="0" w:line="240" w:lineRule="auto"/>
          </w:pPr>
        </w:pPrChange>
      </w:pPr>
      <w:r w:rsidRPr="001F488F">
        <w:rPr>
          <w:rFonts w:ascii="Arial" w:hAnsi="Arial" w:cs="Arial"/>
          <w:color w:val="000000"/>
          <w:sz w:val="23"/>
          <w:szCs w:val="23"/>
        </w:rPr>
        <w:t xml:space="preserve">Les textes doivent être placés sur des couches distinctes réservées exclusivement à ce type d’objet. </w:t>
      </w:r>
    </w:p>
    <w:p w:rsidR="001F488F" w:rsidRDefault="001F488F" w:rsidP="0093660D">
      <w:pPr>
        <w:autoSpaceDE w:val="0"/>
        <w:autoSpaceDN w:val="0"/>
        <w:adjustRightInd w:val="0"/>
        <w:spacing w:after="0" w:line="240" w:lineRule="auto"/>
        <w:jc w:val="both"/>
        <w:rPr>
          <w:ins w:id="99" w:author="ERDMANN" w:date="2018-03-15T09:40:00Z"/>
          <w:rFonts w:ascii="Arial" w:hAnsi="Arial" w:cs="Arial"/>
          <w:color w:val="000000"/>
          <w:sz w:val="23"/>
          <w:szCs w:val="23"/>
        </w:rPr>
        <w:pPrChange w:id="100" w:author="ERDMANN" w:date="2018-03-15T09:40:00Z">
          <w:pPr>
            <w:autoSpaceDE w:val="0"/>
            <w:autoSpaceDN w:val="0"/>
            <w:adjustRightInd w:val="0"/>
            <w:spacing w:after="0" w:line="240" w:lineRule="auto"/>
          </w:pPr>
        </w:pPrChange>
      </w:pPr>
      <w:r w:rsidRPr="001F488F">
        <w:rPr>
          <w:rFonts w:ascii="Arial" w:hAnsi="Arial" w:cs="Arial"/>
          <w:color w:val="000000"/>
          <w:sz w:val="23"/>
          <w:szCs w:val="23"/>
        </w:rPr>
        <w:t xml:space="preserve">Dans les plans destinés à être utilisés ou imprimés à des échelles différentes, les textes doivent être placés sur des couches spécifiques à l’échelle. </w:t>
      </w:r>
    </w:p>
    <w:p w:rsidR="0093660D" w:rsidRPr="001F488F" w:rsidRDefault="0093660D" w:rsidP="001F488F">
      <w:pPr>
        <w:autoSpaceDE w:val="0"/>
        <w:autoSpaceDN w:val="0"/>
        <w:adjustRightInd w:val="0"/>
        <w:spacing w:after="0" w:line="240" w:lineRule="auto"/>
        <w:rPr>
          <w:rFonts w:ascii="Arial" w:hAnsi="Arial" w:cs="Arial"/>
          <w:color w:val="000000"/>
          <w:sz w:val="23"/>
          <w:szCs w:val="23"/>
        </w:rPr>
      </w:pPr>
    </w:p>
    <w:p w:rsidR="001F488F" w:rsidRPr="001F488F" w:rsidRDefault="007A0471" w:rsidP="001F488F">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2 - 8</w:t>
      </w:r>
      <w:r w:rsidR="001F488F" w:rsidRPr="001F488F">
        <w:rPr>
          <w:rFonts w:ascii="Arial" w:hAnsi="Arial" w:cs="Arial"/>
          <w:b/>
          <w:bCs/>
          <w:color w:val="000000"/>
          <w:sz w:val="23"/>
          <w:szCs w:val="23"/>
        </w:rPr>
        <w:t xml:space="preserve"> – Cotations </w:t>
      </w:r>
    </w:p>
    <w:p w:rsidR="001F488F" w:rsidRPr="001F488F" w:rsidRDefault="001F488F" w:rsidP="001F488F">
      <w:pPr>
        <w:autoSpaceDE w:val="0"/>
        <w:autoSpaceDN w:val="0"/>
        <w:adjustRightInd w:val="0"/>
        <w:spacing w:after="0" w:line="240" w:lineRule="auto"/>
        <w:rPr>
          <w:rFonts w:ascii="Arial" w:hAnsi="Arial" w:cs="Arial"/>
          <w:color w:val="000000"/>
          <w:sz w:val="23"/>
          <w:szCs w:val="23"/>
        </w:rPr>
      </w:pPr>
      <w:r w:rsidRPr="001F488F">
        <w:rPr>
          <w:rFonts w:ascii="Arial" w:hAnsi="Arial" w:cs="Arial"/>
          <w:b/>
          <w:bCs/>
          <w:color w:val="000000"/>
          <w:sz w:val="23"/>
          <w:szCs w:val="23"/>
        </w:rPr>
        <w:t xml:space="preserve">Généralités </w:t>
      </w:r>
    </w:p>
    <w:p w:rsidR="007A0471" w:rsidRDefault="001F488F" w:rsidP="003419B8">
      <w:pPr>
        <w:pStyle w:val="Default"/>
        <w:jc w:val="both"/>
        <w:rPr>
          <w:b/>
          <w:bCs/>
          <w:sz w:val="23"/>
          <w:szCs w:val="23"/>
        </w:rPr>
        <w:pPrChange w:id="101" w:author="ERDMANN" w:date="2018-03-15T09:40:00Z">
          <w:pPr>
            <w:pStyle w:val="Default"/>
          </w:pPr>
        </w:pPrChange>
      </w:pPr>
      <w:r w:rsidRPr="001F488F">
        <w:rPr>
          <w:rFonts w:ascii="Arial" w:hAnsi="Arial" w:cs="Arial"/>
          <w:sz w:val="23"/>
          <w:szCs w:val="23"/>
        </w:rPr>
        <w:t>En DAO, les cotations sont des objets particuliers différents des lignes et des textes. Pour permettre une lecture fiable des cotations lors de l’échange des plans, elles ne doivent être utilisées que pour indiquer une dimension dans un plan et non pour ajouter des commentaires.</w:t>
      </w:r>
      <w:r w:rsidR="007A0471" w:rsidRPr="007A0471">
        <w:rPr>
          <w:b/>
          <w:bCs/>
          <w:sz w:val="23"/>
          <w:szCs w:val="23"/>
        </w:rPr>
        <w:t xml:space="preserve"> </w:t>
      </w:r>
    </w:p>
    <w:p w:rsidR="007A0471" w:rsidRPr="007A0471" w:rsidRDefault="007A0471" w:rsidP="007A0471">
      <w:pPr>
        <w:pStyle w:val="Default"/>
        <w:rPr>
          <w:rFonts w:ascii="Arial" w:hAnsi="Arial" w:cs="Arial"/>
          <w:sz w:val="23"/>
          <w:szCs w:val="23"/>
        </w:rPr>
      </w:pPr>
      <w:r w:rsidRPr="007A0471">
        <w:rPr>
          <w:rFonts w:ascii="Arial" w:hAnsi="Arial" w:cs="Arial"/>
          <w:b/>
          <w:bCs/>
          <w:sz w:val="23"/>
          <w:szCs w:val="23"/>
        </w:rPr>
        <w:t xml:space="preserve">Propriétés des cotations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2" w:author="ERDMANN" w:date="2018-03-15T09:40:00Z">
          <w:pPr>
            <w:autoSpaceDE w:val="0"/>
            <w:autoSpaceDN w:val="0"/>
            <w:adjustRightInd w:val="0"/>
            <w:spacing w:after="0" w:line="240" w:lineRule="auto"/>
          </w:pPr>
        </w:pPrChange>
      </w:pPr>
      <w:r w:rsidRPr="007A0471">
        <w:rPr>
          <w:rFonts w:ascii="Arial" w:hAnsi="Arial" w:cs="Arial"/>
          <w:color w:val="000000"/>
          <w:sz w:val="23"/>
          <w:szCs w:val="23"/>
        </w:rPr>
        <w:t xml:space="preserve">Chaque cotation doit pouvoir être sélectionnée en tant qu’objet distinct et doit indiquer une distance réelle dans le plan. Les cotations composées de lignes et textes libres sont interdites.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3" w:author="ERDMANN" w:date="2018-03-15T09:40:00Z">
          <w:pPr>
            <w:autoSpaceDE w:val="0"/>
            <w:autoSpaceDN w:val="0"/>
            <w:adjustRightInd w:val="0"/>
            <w:spacing w:after="0" w:line="240" w:lineRule="auto"/>
          </w:pPr>
        </w:pPrChange>
      </w:pPr>
      <w:r w:rsidRPr="007A0471">
        <w:rPr>
          <w:rFonts w:ascii="Arial" w:hAnsi="Arial" w:cs="Arial"/>
          <w:color w:val="000000"/>
          <w:sz w:val="23"/>
          <w:szCs w:val="23"/>
        </w:rPr>
        <w:t xml:space="preserve">Le remplacement du texte de dimension automatique par un autre texte est interdit.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4" w:author="ERDMANN" w:date="2018-03-15T09:40:00Z">
          <w:pPr>
            <w:autoSpaceDE w:val="0"/>
            <w:autoSpaceDN w:val="0"/>
            <w:adjustRightInd w:val="0"/>
            <w:spacing w:after="0" w:line="240" w:lineRule="auto"/>
          </w:pPr>
        </w:pPrChange>
      </w:pPr>
      <w:r w:rsidRPr="007A0471">
        <w:rPr>
          <w:rFonts w:ascii="Arial" w:hAnsi="Arial" w:cs="Arial"/>
          <w:color w:val="000000"/>
          <w:sz w:val="23"/>
          <w:szCs w:val="23"/>
        </w:rPr>
        <w:t xml:space="preserve">L’ajout d’un texte avant ou après la dimension n’est admis que si la cotation reste associative et affiche la dimension réelle. </w:t>
      </w:r>
    </w:p>
    <w:p w:rsidR="007A0471" w:rsidRPr="007A0471" w:rsidRDefault="007A0471" w:rsidP="007A0471">
      <w:pPr>
        <w:autoSpaceDE w:val="0"/>
        <w:autoSpaceDN w:val="0"/>
        <w:adjustRightInd w:val="0"/>
        <w:spacing w:after="0" w:line="240" w:lineRule="auto"/>
        <w:rPr>
          <w:rFonts w:ascii="Arial" w:hAnsi="Arial" w:cs="Arial"/>
          <w:color w:val="000000"/>
          <w:sz w:val="23"/>
          <w:szCs w:val="23"/>
        </w:rPr>
      </w:pPr>
      <w:r w:rsidRPr="007A0471">
        <w:rPr>
          <w:rFonts w:ascii="Arial" w:hAnsi="Arial" w:cs="Arial"/>
          <w:b/>
          <w:bCs/>
          <w:color w:val="000000"/>
          <w:sz w:val="23"/>
          <w:szCs w:val="23"/>
        </w:rPr>
        <w:t xml:space="preserve">Couches de cotation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5" w:author="ERDMANN" w:date="2018-03-15T09:40:00Z">
          <w:pPr>
            <w:autoSpaceDE w:val="0"/>
            <w:autoSpaceDN w:val="0"/>
            <w:adjustRightInd w:val="0"/>
            <w:spacing w:after="0" w:line="240" w:lineRule="auto"/>
          </w:pPr>
        </w:pPrChange>
      </w:pPr>
      <w:r w:rsidRPr="007A0471">
        <w:rPr>
          <w:rFonts w:ascii="Arial" w:hAnsi="Arial" w:cs="Arial"/>
          <w:color w:val="000000"/>
          <w:sz w:val="23"/>
          <w:szCs w:val="23"/>
        </w:rPr>
        <w:t xml:space="preserve">Les cotations doivent être placées sur des couches distinctes réservées exclusivement à ce type d’objet. </w:t>
      </w:r>
    </w:p>
    <w:p w:rsidR="007A0471" w:rsidRDefault="007A0471" w:rsidP="003419B8">
      <w:pPr>
        <w:pStyle w:val="Default"/>
        <w:jc w:val="both"/>
        <w:rPr>
          <w:b/>
          <w:bCs/>
          <w:sz w:val="23"/>
          <w:szCs w:val="23"/>
        </w:rPr>
        <w:pPrChange w:id="106" w:author="ERDMANN" w:date="2018-03-15T09:40:00Z">
          <w:pPr>
            <w:pStyle w:val="Default"/>
          </w:pPr>
        </w:pPrChange>
      </w:pPr>
      <w:r w:rsidRPr="007A0471">
        <w:rPr>
          <w:rFonts w:ascii="Arial" w:hAnsi="Arial" w:cs="Arial"/>
          <w:sz w:val="23"/>
          <w:szCs w:val="23"/>
        </w:rPr>
        <w:t>Dans les plans destinés à être utilisés ou imprimés à des échelles différentes, les cotations doivent être placées sur des couches spécifiques à l’échelle.</w:t>
      </w:r>
      <w:r w:rsidRPr="007A0471">
        <w:rPr>
          <w:b/>
          <w:bCs/>
          <w:sz w:val="23"/>
          <w:szCs w:val="23"/>
        </w:rPr>
        <w:t xml:space="preserve"> </w:t>
      </w:r>
    </w:p>
    <w:p w:rsidR="007A0471" w:rsidRPr="007A0471" w:rsidRDefault="007A0471" w:rsidP="007A0471">
      <w:pPr>
        <w:pStyle w:val="Default"/>
        <w:rPr>
          <w:rFonts w:ascii="Arial" w:hAnsi="Arial" w:cs="Arial"/>
          <w:sz w:val="23"/>
          <w:szCs w:val="23"/>
        </w:rPr>
      </w:pPr>
      <w:r>
        <w:rPr>
          <w:rFonts w:ascii="Arial" w:hAnsi="Arial" w:cs="Arial"/>
          <w:b/>
          <w:bCs/>
          <w:sz w:val="23"/>
          <w:szCs w:val="23"/>
        </w:rPr>
        <w:t>2 - 9</w:t>
      </w:r>
      <w:r w:rsidRPr="007A0471">
        <w:rPr>
          <w:rFonts w:ascii="Arial" w:hAnsi="Arial" w:cs="Arial"/>
          <w:b/>
          <w:bCs/>
          <w:sz w:val="23"/>
          <w:szCs w:val="23"/>
        </w:rPr>
        <w:t xml:space="preserve"> - Numérotation des locaux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7" w:author="ERDMANN" w:date="2018-03-15T09:40:00Z">
          <w:pPr>
            <w:autoSpaceDE w:val="0"/>
            <w:autoSpaceDN w:val="0"/>
            <w:adjustRightInd w:val="0"/>
            <w:spacing w:after="0" w:line="240" w:lineRule="auto"/>
          </w:pPr>
        </w:pPrChange>
      </w:pPr>
      <w:r w:rsidRPr="007A0471">
        <w:rPr>
          <w:rFonts w:ascii="Arial" w:hAnsi="Arial" w:cs="Arial"/>
          <w:color w:val="000000"/>
          <w:sz w:val="23"/>
          <w:szCs w:val="23"/>
        </w:rPr>
        <w:t xml:space="preserve">La numérotation des locaux est imposée dans le dessin architectural.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8" w:author="ERDMANN" w:date="2018-03-15T09:40:00Z">
          <w:pPr>
            <w:autoSpaceDE w:val="0"/>
            <w:autoSpaceDN w:val="0"/>
            <w:adjustRightInd w:val="0"/>
            <w:spacing w:after="0" w:line="240" w:lineRule="auto"/>
          </w:pPr>
        </w:pPrChange>
      </w:pPr>
      <w:r w:rsidRPr="007A0471">
        <w:rPr>
          <w:rFonts w:ascii="Arial" w:hAnsi="Arial" w:cs="Arial"/>
          <w:color w:val="000000"/>
          <w:sz w:val="23"/>
          <w:szCs w:val="23"/>
        </w:rPr>
        <w:t>Cette numérotation fait référence au principe de repérage en vigueur au sein des infrastructures du CH</w:t>
      </w:r>
      <w:r>
        <w:rPr>
          <w:rFonts w:ascii="Arial" w:hAnsi="Arial" w:cs="Arial"/>
          <w:color w:val="000000"/>
          <w:sz w:val="23"/>
          <w:szCs w:val="23"/>
        </w:rPr>
        <w:t>RU de Brest</w:t>
      </w:r>
      <w:r w:rsidRPr="007A0471">
        <w:rPr>
          <w:rFonts w:ascii="Arial" w:hAnsi="Arial" w:cs="Arial"/>
          <w:color w:val="000000"/>
          <w:sz w:val="23"/>
          <w:szCs w:val="23"/>
        </w:rPr>
        <w:t xml:space="preserve"> </w:t>
      </w:r>
      <w:r w:rsidRPr="007A0471">
        <w:rPr>
          <w:rFonts w:ascii="Arial" w:hAnsi="Arial" w:cs="Arial"/>
          <w:b/>
          <w:bCs/>
          <w:color w:val="000000"/>
          <w:sz w:val="23"/>
          <w:szCs w:val="23"/>
        </w:rPr>
        <w:t xml:space="preserve"> </w:t>
      </w:r>
    </w:p>
    <w:p w:rsidR="007A0471" w:rsidRPr="007A0471" w:rsidRDefault="007A0471" w:rsidP="003419B8">
      <w:pPr>
        <w:autoSpaceDE w:val="0"/>
        <w:autoSpaceDN w:val="0"/>
        <w:adjustRightInd w:val="0"/>
        <w:spacing w:after="0" w:line="240" w:lineRule="auto"/>
        <w:jc w:val="both"/>
        <w:rPr>
          <w:rFonts w:ascii="Arial" w:hAnsi="Arial" w:cs="Arial"/>
          <w:color w:val="000000"/>
          <w:sz w:val="23"/>
          <w:szCs w:val="23"/>
        </w:rPr>
        <w:pPrChange w:id="109" w:author="ERDMANN" w:date="2018-03-15T09:40:00Z">
          <w:pPr>
            <w:autoSpaceDE w:val="0"/>
            <w:autoSpaceDN w:val="0"/>
            <w:adjustRightInd w:val="0"/>
            <w:spacing w:after="0" w:line="240" w:lineRule="auto"/>
          </w:pPr>
        </w:pPrChange>
      </w:pPr>
      <w:r w:rsidRPr="007A0471">
        <w:rPr>
          <w:rFonts w:ascii="Arial" w:hAnsi="Arial" w:cs="Arial"/>
          <w:color w:val="000000"/>
          <w:sz w:val="23"/>
          <w:szCs w:val="23"/>
        </w:rPr>
        <w:t>Dans la numération des locaux plusieurs annotation</w:t>
      </w:r>
      <w:r w:rsidR="0093660D">
        <w:rPr>
          <w:rFonts w:ascii="Arial" w:hAnsi="Arial" w:cs="Arial"/>
          <w:color w:val="000000"/>
          <w:sz w:val="23"/>
          <w:szCs w:val="23"/>
        </w:rPr>
        <w:t xml:space="preserve">s pièces doivent impérativement </w:t>
      </w:r>
      <w:r w:rsidRPr="007A0471">
        <w:rPr>
          <w:rFonts w:ascii="Arial" w:hAnsi="Arial" w:cs="Arial"/>
          <w:color w:val="000000"/>
          <w:sz w:val="23"/>
          <w:szCs w:val="23"/>
        </w:rPr>
        <w:t xml:space="preserve">apparaître : </w:t>
      </w:r>
    </w:p>
    <w:p w:rsidR="007A0471" w:rsidRPr="007A0471" w:rsidRDefault="007A0471" w:rsidP="007A0471">
      <w:pPr>
        <w:autoSpaceDE w:val="0"/>
        <w:autoSpaceDN w:val="0"/>
        <w:adjustRightInd w:val="0"/>
        <w:spacing w:after="19" w:line="240" w:lineRule="auto"/>
        <w:rPr>
          <w:rFonts w:ascii="Arial" w:hAnsi="Arial" w:cs="Arial"/>
          <w:color w:val="000000"/>
          <w:sz w:val="23"/>
          <w:szCs w:val="23"/>
        </w:rPr>
      </w:pPr>
      <w:r w:rsidRPr="007A0471">
        <w:rPr>
          <w:rFonts w:ascii="Times New Roman" w:hAnsi="Times New Roman" w:cs="Times New Roman"/>
          <w:color w:val="000000"/>
          <w:sz w:val="23"/>
          <w:szCs w:val="23"/>
        </w:rPr>
        <w:t xml:space="preserve">- </w:t>
      </w:r>
      <w:r w:rsidRPr="007A0471">
        <w:rPr>
          <w:rFonts w:ascii="Arial" w:hAnsi="Arial" w:cs="Arial"/>
          <w:color w:val="000000"/>
          <w:sz w:val="23"/>
          <w:szCs w:val="23"/>
        </w:rPr>
        <w:t>la désignation qui correspon</w:t>
      </w:r>
      <w:r>
        <w:rPr>
          <w:rFonts w:ascii="Arial" w:hAnsi="Arial" w:cs="Arial"/>
          <w:color w:val="000000"/>
          <w:sz w:val="23"/>
          <w:szCs w:val="23"/>
        </w:rPr>
        <w:t>d au n° de local</w:t>
      </w:r>
      <w:r w:rsidRPr="007A0471">
        <w:rPr>
          <w:rFonts w:ascii="Arial" w:hAnsi="Arial" w:cs="Arial"/>
          <w:color w:val="000000"/>
          <w:sz w:val="23"/>
          <w:szCs w:val="23"/>
        </w:rPr>
        <w:t xml:space="preserve"> </w:t>
      </w:r>
    </w:p>
    <w:p w:rsidR="007A0471" w:rsidRDefault="007A0471" w:rsidP="007A0471">
      <w:pPr>
        <w:autoSpaceDE w:val="0"/>
        <w:autoSpaceDN w:val="0"/>
        <w:adjustRightInd w:val="0"/>
        <w:spacing w:after="19" w:line="240" w:lineRule="auto"/>
        <w:rPr>
          <w:rFonts w:ascii="Arial" w:hAnsi="Arial" w:cs="Arial"/>
          <w:color w:val="000000"/>
          <w:sz w:val="23"/>
          <w:szCs w:val="23"/>
        </w:rPr>
      </w:pPr>
      <w:r w:rsidRPr="007A0471">
        <w:rPr>
          <w:rFonts w:ascii="Times New Roman" w:hAnsi="Times New Roman" w:cs="Times New Roman"/>
          <w:color w:val="000000"/>
          <w:sz w:val="23"/>
          <w:szCs w:val="23"/>
        </w:rPr>
        <w:t xml:space="preserve">- </w:t>
      </w:r>
      <w:r w:rsidRPr="007A0471">
        <w:rPr>
          <w:rFonts w:ascii="Arial" w:hAnsi="Arial" w:cs="Arial"/>
          <w:color w:val="000000"/>
          <w:sz w:val="23"/>
          <w:szCs w:val="23"/>
        </w:rPr>
        <w:t xml:space="preserve">la fonction qui correspond à l’intitulé de la pièce </w:t>
      </w:r>
    </w:p>
    <w:p w:rsidR="00227BCD" w:rsidRPr="007A0471" w:rsidRDefault="00227BCD" w:rsidP="00227BCD">
      <w:pPr>
        <w:pStyle w:val="Default"/>
        <w:rPr>
          <w:rFonts w:ascii="Arial" w:hAnsi="Arial" w:cs="Arial"/>
          <w:sz w:val="23"/>
          <w:szCs w:val="23"/>
        </w:rPr>
      </w:pPr>
      <w:r>
        <w:rPr>
          <w:rFonts w:ascii="Arial" w:hAnsi="Arial" w:cs="Arial"/>
          <w:b/>
          <w:bCs/>
          <w:sz w:val="23"/>
          <w:szCs w:val="23"/>
        </w:rPr>
        <w:t>2 - 10</w:t>
      </w:r>
      <w:r w:rsidRPr="007A0471">
        <w:rPr>
          <w:rFonts w:ascii="Arial" w:hAnsi="Arial" w:cs="Arial"/>
          <w:b/>
          <w:bCs/>
          <w:sz w:val="23"/>
          <w:szCs w:val="23"/>
        </w:rPr>
        <w:t xml:space="preserve"> </w:t>
      </w:r>
      <w:r>
        <w:rPr>
          <w:rFonts w:ascii="Arial" w:hAnsi="Arial" w:cs="Arial"/>
          <w:b/>
          <w:bCs/>
          <w:sz w:val="23"/>
          <w:szCs w:val="23"/>
        </w:rPr>
        <w:t>–</w:t>
      </w:r>
      <w:r w:rsidRPr="007A0471">
        <w:rPr>
          <w:rFonts w:ascii="Arial" w:hAnsi="Arial" w:cs="Arial"/>
          <w:b/>
          <w:bCs/>
          <w:sz w:val="23"/>
          <w:szCs w:val="23"/>
        </w:rPr>
        <w:t xml:space="preserve"> </w:t>
      </w:r>
      <w:r>
        <w:rPr>
          <w:rFonts w:ascii="Arial" w:hAnsi="Arial" w:cs="Arial"/>
          <w:b/>
          <w:bCs/>
          <w:sz w:val="23"/>
          <w:szCs w:val="23"/>
        </w:rPr>
        <w:t>Couleur des pochettes de documents</w:t>
      </w:r>
      <w:r w:rsidRPr="007A0471">
        <w:rPr>
          <w:rFonts w:ascii="Arial" w:hAnsi="Arial" w:cs="Arial"/>
          <w:b/>
          <w:bCs/>
          <w:sz w:val="23"/>
          <w:szCs w:val="23"/>
        </w:rPr>
        <w:t xml:space="preserve"> </w:t>
      </w:r>
    </w:p>
    <w:p w:rsidR="00227BCD" w:rsidRDefault="00227BCD" w:rsidP="00227BCD">
      <w:p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Respecter la couleur définie pour chaque site :</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Bohars : bleu</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Carhaix : marron</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Cavale Blanche : vert</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Delcourt-Ponchelet : orange</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Guilers : noir</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sidRPr="00227BCD">
        <w:rPr>
          <w:rFonts w:ascii="Arial" w:hAnsi="Arial" w:cs="Arial"/>
          <w:color w:val="000000"/>
          <w:sz w:val="23"/>
          <w:szCs w:val="23"/>
        </w:rPr>
        <w:t>Morvan : rouge</w:t>
      </w:r>
    </w:p>
    <w:p w:rsidR="00227BCD" w:rsidRDefault="00227BCD" w:rsidP="00227BCD">
      <w:pPr>
        <w:pStyle w:val="Paragraphedeliste"/>
        <w:numPr>
          <w:ilvl w:val="0"/>
          <w:numId w:val="1"/>
        </w:numPr>
        <w:autoSpaceDE w:val="0"/>
        <w:autoSpaceDN w:val="0"/>
        <w:adjustRightInd w:val="0"/>
        <w:spacing w:after="19" w:line="240" w:lineRule="auto"/>
        <w:rPr>
          <w:rFonts w:ascii="Arial" w:hAnsi="Arial" w:cs="Arial"/>
          <w:color w:val="000000"/>
          <w:sz w:val="23"/>
          <w:szCs w:val="23"/>
        </w:rPr>
      </w:pPr>
      <w:r>
        <w:rPr>
          <w:rFonts w:ascii="Arial" w:hAnsi="Arial" w:cs="Arial"/>
          <w:color w:val="000000"/>
          <w:sz w:val="23"/>
          <w:szCs w:val="23"/>
        </w:rPr>
        <w:t>Annexes : jaune</w:t>
      </w:r>
    </w:p>
    <w:p w:rsidR="007A0471" w:rsidRPr="00227BCD" w:rsidRDefault="007A0471" w:rsidP="00227BCD">
      <w:pPr>
        <w:pStyle w:val="Paragraphedeliste"/>
        <w:autoSpaceDE w:val="0"/>
        <w:autoSpaceDN w:val="0"/>
        <w:adjustRightInd w:val="0"/>
        <w:spacing w:after="19" w:line="240" w:lineRule="auto"/>
        <w:rPr>
          <w:rFonts w:ascii="Arial" w:hAnsi="Arial" w:cs="Arial"/>
          <w:color w:val="000000"/>
          <w:sz w:val="23"/>
          <w:szCs w:val="23"/>
        </w:rPr>
      </w:pPr>
    </w:p>
    <w:p w:rsidR="00132185" w:rsidRPr="00132185" w:rsidRDefault="00227BCD" w:rsidP="003419B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rPr>
          <w:rFonts w:ascii="Arial" w:hAnsi="Arial" w:cs="Arial"/>
          <w:color w:val="000000"/>
          <w:sz w:val="23"/>
          <w:szCs w:val="23"/>
        </w:rPr>
        <w:pPrChange w:id="110" w:author="ERDMANN" w:date="2018-03-15T09:41:00Z">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pPr>
        </w:pPrChange>
      </w:pPr>
      <w:r>
        <w:rPr>
          <w:rFonts w:ascii="Arial" w:hAnsi="Arial" w:cs="Arial"/>
          <w:color w:val="000000"/>
          <w:sz w:val="23"/>
          <w:szCs w:val="23"/>
        </w:rPr>
        <w:t>3 – ÉCHANGE DES DONNÉ</w:t>
      </w:r>
      <w:r w:rsidR="00132185" w:rsidRPr="00132185">
        <w:rPr>
          <w:rFonts w:ascii="Arial" w:hAnsi="Arial" w:cs="Arial"/>
          <w:color w:val="000000"/>
          <w:sz w:val="23"/>
          <w:szCs w:val="23"/>
        </w:rPr>
        <w:t>ES</w:t>
      </w:r>
    </w:p>
    <w:p w:rsidR="003419B8" w:rsidRDefault="003419B8" w:rsidP="00132185">
      <w:pPr>
        <w:autoSpaceDE w:val="0"/>
        <w:autoSpaceDN w:val="0"/>
        <w:adjustRightInd w:val="0"/>
        <w:spacing w:after="0" w:line="240" w:lineRule="auto"/>
        <w:rPr>
          <w:ins w:id="111" w:author="ERDMANN" w:date="2018-03-15T09:41:00Z"/>
          <w:rFonts w:ascii="Arial" w:hAnsi="Arial" w:cs="Arial"/>
          <w:b/>
          <w:bCs/>
          <w:color w:val="000000"/>
          <w:sz w:val="23"/>
          <w:szCs w:val="23"/>
        </w:rPr>
      </w:pP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r w:rsidRPr="00132185">
        <w:rPr>
          <w:rFonts w:ascii="Arial" w:hAnsi="Arial" w:cs="Arial"/>
          <w:b/>
          <w:bCs/>
          <w:color w:val="000000"/>
          <w:sz w:val="23"/>
          <w:szCs w:val="23"/>
        </w:rPr>
        <w:t xml:space="preserve">3 - 1 - Format des fichiers d’échange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12" w:author="ERDMANN" w:date="2018-03-15T09:41:00Z">
          <w:pPr>
            <w:autoSpaceDE w:val="0"/>
            <w:autoSpaceDN w:val="0"/>
            <w:adjustRightInd w:val="0"/>
            <w:spacing w:after="0" w:line="240" w:lineRule="auto"/>
          </w:pPr>
        </w:pPrChange>
      </w:pPr>
      <w:r w:rsidRPr="00132185">
        <w:rPr>
          <w:rFonts w:ascii="Arial" w:hAnsi="Arial" w:cs="Arial"/>
          <w:color w:val="000000"/>
          <w:sz w:val="23"/>
          <w:szCs w:val="23"/>
        </w:rPr>
        <w:t xml:space="preserve">Le format d’échange pour les données DAO est le format </w:t>
      </w:r>
      <w:r>
        <w:rPr>
          <w:rFonts w:ascii="Arial" w:hAnsi="Arial" w:cs="Arial"/>
          <w:color w:val="000000"/>
          <w:sz w:val="23"/>
          <w:szCs w:val="23"/>
        </w:rPr>
        <w:t>AUTOCAD</w:t>
      </w:r>
      <w:r w:rsidRPr="00132185">
        <w:rPr>
          <w:rFonts w:ascii="Arial" w:hAnsi="Arial" w:cs="Arial"/>
          <w:color w:val="000000"/>
          <w:sz w:val="23"/>
          <w:szCs w:val="23"/>
        </w:rPr>
        <w:t xml:space="preserve">. Les logiciels ne générant pas le format ne seront acceptés que s’ils peuvent créer des fichiers IFC en 3d.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13" w:author="ERDMANN" w:date="2018-03-15T09:41:00Z">
          <w:pPr>
            <w:autoSpaceDE w:val="0"/>
            <w:autoSpaceDN w:val="0"/>
            <w:adjustRightInd w:val="0"/>
            <w:spacing w:after="0" w:line="240" w:lineRule="auto"/>
          </w:pPr>
        </w:pPrChange>
      </w:pPr>
      <w:r w:rsidRPr="00132185">
        <w:rPr>
          <w:rFonts w:ascii="Arial" w:hAnsi="Arial" w:cs="Arial"/>
          <w:color w:val="000000"/>
          <w:sz w:val="23"/>
          <w:szCs w:val="23"/>
        </w:rPr>
        <w:t>Cette dérogation devra obtenir l’autorisation du responsable DAO pour le mandant. Les fichiers doivent pourvoir être lus sans</w:t>
      </w:r>
      <w:r>
        <w:rPr>
          <w:rFonts w:ascii="Arial" w:hAnsi="Arial" w:cs="Arial"/>
          <w:color w:val="000000"/>
          <w:sz w:val="23"/>
          <w:szCs w:val="23"/>
        </w:rPr>
        <w:t xml:space="preserve"> erreur avec le logiciel AUTOCAD</w:t>
      </w:r>
      <w:r w:rsidRPr="00132185">
        <w:rPr>
          <w:rFonts w:ascii="Arial" w:hAnsi="Arial" w:cs="Arial"/>
          <w:color w:val="000000"/>
          <w:sz w:val="23"/>
          <w:szCs w:val="23"/>
        </w:rPr>
        <w:t xml:space="preserve"> 20</w:t>
      </w:r>
      <w:r>
        <w:rPr>
          <w:rFonts w:ascii="Arial" w:hAnsi="Arial" w:cs="Arial"/>
          <w:color w:val="000000"/>
          <w:sz w:val="23"/>
          <w:szCs w:val="23"/>
        </w:rPr>
        <w:t>16</w:t>
      </w:r>
      <w:r w:rsidRPr="00132185">
        <w:rPr>
          <w:rFonts w:ascii="Arial" w:hAnsi="Arial" w:cs="Arial"/>
          <w:color w:val="000000"/>
          <w:sz w:val="23"/>
          <w:szCs w:val="23"/>
        </w:rPr>
        <w:t xml:space="preserve">.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14" w:author="ERDMANN" w:date="2018-03-15T09:41:00Z">
          <w:pPr>
            <w:autoSpaceDE w:val="0"/>
            <w:autoSpaceDN w:val="0"/>
            <w:adjustRightInd w:val="0"/>
            <w:spacing w:after="0" w:line="240" w:lineRule="auto"/>
          </w:pPr>
        </w:pPrChange>
      </w:pPr>
      <w:r w:rsidRPr="00132185">
        <w:rPr>
          <w:rFonts w:ascii="Arial" w:hAnsi="Arial" w:cs="Arial"/>
          <w:color w:val="000000"/>
          <w:sz w:val="23"/>
          <w:szCs w:val="23"/>
        </w:rPr>
        <w:t xml:space="preserve">Les lignes doivent avoir une largeur nulle à l’écran </w:t>
      </w:r>
    </w:p>
    <w:p w:rsidR="00132185" w:rsidRDefault="00132185" w:rsidP="003419B8">
      <w:pPr>
        <w:autoSpaceDE w:val="0"/>
        <w:autoSpaceDN w:val="0"/>
        <w:adjustRightInd w:val="0"/>
        <w:spacing w:after="0" w:line="240" w:lineRule="auto"/>
        <w:jc w:val="both"/>
        <w:rPr>
          <w:ins w:id="115" w:author="ERDMANN" w:date="2018-03-15T09:41:00Z"/>
          <w:rFonts w:ascii="Arial" w:hAnsi="Arial" w:cs="Arial"/>
          <w:color w:val="000000"/>
          <w:sz w:val="23"/>
          <w:szCs w:val="23"/>
        </w:rPr>
        <w:pPrChange w:id="116" w:author="ERDMANN" w:date="2018-03-15T09:41:00Z">
          <w:pPr>
            <w:autoSpaceDE w:val="0"/>
            <w:autoSpaceDN w:val="0"/>
            <w:adjustRightInd w:val="0"/>
            <w:spacing w:after="0" w:line="240" w:lineRule="auto"/>
          </w:pPr>
        </w:pPrChange>
      </w:pPr>
      <w:r w:rsidRPr="00132185">
        <w:rPr>
          <w:rFonts w:ascii="Arial" w:hAnsi="Arial" w:cs="Arial"/>
          <w:color w:val="000000"/>
          <w:sz w:val="23"/>
          <w:szCs w:val="23"/>
        </w:rPr>
        <w:t>Chaque fournisseur doit s’assurer que, pour les plans transmis, toutes les liaisons vers d’autres plans (</w:t>
      </w:r>
      <w:proofErr w:type="spellStart"/>
      <w:r w:rsidRPr="00132185">
        <w:rPr>
          <w:rFonts w:ascii="Arial" w:hAnsi="Arial" w:cs="Arial"/>
          <w:color w:val="000000"/>
          <w:sz w:val="23"/>
          <w:szCs w:val="23"/>
        </w:rPr>
        <w:t>Xréf</w:t>
      </w:r>
      <w:proofErr w:type="spellEnd"/>
      <w:r w:rsidRPr="00132185">
        <w:rPr>
          <w:rFonts w:ascii="Arial" w:hAnsi="Arial" w:cs="Arial"/>
          <w:color w:val="000000"/>
          <w:sz w:val="23"/>
          <w:szCs w:val="23"/>
        </w:rPr>
        <w:t xml:space="preserve">), bases de données ou documents seront totalement supprimées. Un plan contenant de telles liaisons sera automatiquement refusé. </w:t>
      </w:r>
    </w:p>
    <w:p w:rsidR="003419B8" w:rsidRPr="00132185" w:rsidRDefault="003419B8" w:rsidP="00132185">
      <w:pPr>
        <w:autoSpaceDE w:val="0"/>
        <w:autoSpaceDN w:val="0"/>
        <w:adjustRightInd w:val="0"/>
        <w:spacing w:after="0" w:line="240" w:lineRule="auto"/>
        <w:rPr>
          <w:rFonts w:ascii="Arial" w:hAnsi="Arial" w:cs="Arial"/>
          <w:color w:val="000000"/>
          <w:sz w:val="23"/>
          <w:szCs w:val="23"/>
        </w:rPr>
      </w:pP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r w:rsidRPr="00132185">
        <w:rPr>
          <w:rFonts w:ascii="Arial" w:hAnsi="Arial" w:cs="Arial"/>
          <w:b/>
          <w:bCs/>
          <w:color w:val="000000"/>
          <w:sz w:val="23"/>
          <w:szCs w:val="23"/>
        </w:rPr>
        <w:t xml:space="preserve">3 - 2 – Envoi des données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17" w:author="ERDMANN" w:date="2018-03-15T09:41:00Z">
          <w:pPr>
            <w:autoSpaceDE w:val="0"/>
            <w:autoSpaceDN w:val="0"/>
            <w:adjustRightInd w:val="0"/>
            <w:spacing w:after="0" w:line="240" w:lineRule="auto"/>
          </w:pPr>
        </w:pPrChange>
      </w:pPr>
      <w:r w:rsidRPr="00132185">
        <w:rPr>
          <w:rFonts w:ascii="Arial" w:hAnsi="Arial" w:cs="Arial"/>
          <w:color w:val="000000"/>
          <w:sz w:val="23"/>
          <w:szCs w:val="23"/>
        </w:rPr>
        <w:t xml:space="preserve">L’envoi des données est effectué sur support physique.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18" w:author="ERDMANN" w:date="2018-03-15T09:41:00Z">
          <w:pPr>
            <w:autoSpaceDE w:val="0"/>
            <w:autoSpaceDN w:val="0"/>
            <w:adjustRightInd w:val="0"/>
            <w:spacing w:after="0" w:line="240" w:lineRule="auto"/>
          </w:pPr>
        </w:pPrChange>
      </w:pPr>
      <w:r w:rsidRPr="00132185">
        <w:rPr>
          <w:rFonts w:ascii="Arial" w:hAnsi="Arial" w:cs="Arial"/>
          <w:color w:val="000000"/>
          <w:sz w:val="23"/>
          <w:szCs w:val="23"/>
        </w:rPr>
        <w:t xml:space="preserve">Au minimum, et dans les deux cas, les informations seront jointes à l’envoi : </w:t>
      </w:r>
    </w:p>
    <w:p w:rsidR="00132185" w:rsidRPr="003419B8" w:rsidRDefault="00132185" w:rsidP="003419B8">
      <w:pPr>
        <w:pStyle w:val="Paragraphedeliste"/>
        <w:numPr>
          <w:ilvl w:val="0"/>
          <w:numId w:val="2"/>
        </w:numPr>
        <w:autoSpaceDE w:val="0"/>
        <w:autoSpaceDN w:val="0"/>
        <w:adjustRightInd w:val="0"/>
        <w:spacing w:after="0" w:line="240" w:lineRule="auto"/>
        <w:jc w:val="both"/>
        <w:rPr>
          <w:rFonts w:ascii="Arial" w:hAnsi="Arial" w:cs="Arial"/>
          <w:color w:val="000000"/>
          <w:sz w:val="23"/>
          <w:szCs w:val="23"/>
          <w:rPrChange w:id="119" w:author="ERDMANN" w:date="2018-03-15T09:41:00Z">
            <w:rPr/>
          </w:rPrChange>
        </w:rPr>
        <w:pPrChange w:id="120" w:author="ERDMANN" w:date="2018-03-15T09:41:00Z">
          <w:pPr>
            <w:autoSpaceDE w:val="0"/>
            <w:autoSpaceDN w:val="0"/>
            <w:adjustRightInd w:val="0"/>
            <w:spacing w:after="0" w:line="240" w:lineRule="auto"/>
          </w:pPr>
        </w:pPrChange>
      </w:pPr>
      <w:r w:rsidRPr="003419B8">
        <w:rPr>
          <w:rFonts w:ascii="Arial" w:hAnsi="Arial" w:cs="Arial"/>
          <w:color w:val="000000"/>
          <w:sz w:val="23"/>
          <w:szCs w:val="23"/>
          <w:rPrChange w:id="121" w:author="ERDMANN" w:date="2018-03-15T09:41:00Z">
            <w:rPr/>
          </w:rPrChange>
        </w:rPr>
        <w:t xml:space="preserve">Raison sociale </w:t>
      </w:r>
    </w:p>
    <w:p w:rsidR="00132185" w:rsidRPr="003419B8" w:rsidRDefault="00132185" w:rsidP="003419B8">
      <w:pPr>
        <w:pStyle w:val="Paragraphedeliste"/>
        <w:numPr>
          <w:ilvl w:val="0"/>
          <w:numId w:val="2"/>
        </w:numPr>
        <w:autoSpaceDE w:val="0"/>
        <w:autoSpaceDN w:val="0"/>
        <w:adjustRightInd w:val="0"/>
        <w:spacing w:after="0" w:line="240" w:lineRule="auto"/>
        <w:jc w:val="both"/>
        <w:rPr>
          <w:rFonts w:ascii="Arial" w:hAnsi="Arial" w:cs="Arial"/>
          <w:color w:val="000000"/>
          <w:sz w:val="23"/>
          <w:szCs w:val="23"/>
          <w:rPrChange w:id="122" w:author="ERDMANN" w:date="2018-03-15T09:41:00Z">
            <w:rPr/>
          </w:rPrChange>
        </w:rPr>
        <w:pPrChange w:id="123" w:author="ERDMANN" w:date="2018-03-15T09:41:00Z">
          <w:pPr>
            <w:autoSpaceDE w:val="0"/>
            <w:autoSpaceDN w:val="0"/>
            <w:adjustRightInd w:val="0"/>
            <w:spacing w:after="0" w:line="240" w:lineRule="auto"/>
          </w:pPr>
        </w:pPrChange>
      </w:pPr>
      <w:r w:rsidRPr="003419B8">
        <w:rPr>
          <w:rFonts w:ascii="Arial" w:hAnsi="Arial" w:cs="Arial"/>
          <w:color w:val="000000"/>
          <w:sz w:val="23"/>
          <w:szCs w:val="23"/>
          <w:rPrChange w:id="124" w:author="ERDMANN" w:date="2018-03-15T09:41:00Z">
            <w:rPr/>
          </w:rPrChange>
        </w:rPr>
        <w:t xml:space="preserve">Nom du projet </w:t>
      </w:r>
    </w:p>
    <w:p w:rsidR="00132185" w:rsidRPr="003419B8" w:rsidRDefault="00132185" w:rsidP="003419B8">
      <w:pPr>
        <w:pStyle w:val="Paragraphedeliste"/>
        <w:numPr>
          <w:ilvl w:val="0"/>
          <w:numId w:val="2"/>
        </w:numPr>
        <w:autoSpaceDE w:val="0"/>
        <w:autoSpaceDN w:val="0"/>
        <w:adjustRightInd w:val="0"/>
        <w:spacing w:after="0" w:line="240" w:lineRule="auto"/>
        <w:jc w:val="both"/>
        <w:rPr>
          <w:rFonts w:ascii="Arial" w:hAnsi="Arial" w:cs="Arial"/>
          <w:color w:val="000000"/>
          <w:sz w:val="23"/>
          <w:szCs w:val="23"/>
          <w:rPrChange w:id="125" w:author="ERDMANN" w:date="2018-03-15T09:41:00Z">
            <w:rPr/>
          </w:rPrChange>
        </w:rPr>
        <w:pPrChange w:id="126" w:author="ERDMANN" w:date="2018-03-15T09:41:00Z">
          <w:pPr>
            <w:autoSpaceDE w:val="0"/>
            <w:autoSpaceDN w:val="0"/>
            <w:adjustRightInd w:val="0"/>
            <w:spacing w:after="0" w:line="240" w:lineRule="auto"/>
          </w:pPr>
        </w:pPrChange>
      </w:pPr>
      <w:r w:rsidRPr="003419B8">
        <w:rPr>
          <w:rFonts w:ascii="Arial" w:hAnsi="Arial" w:cs="Arial"/>
          <w:color w:val="000000"/>
          <w:sz w:val="23"/>
          <w:szCs w:val="23"/>
          <w:rPrChange w:id="127" w:author="ERDMANN" w:date="2018-03-15T09:41:00Z">
            <w:rPr/>
          </w:rPrChange>
        </w:rPr>
        <w:t xml:space="preserve">Récapitulation et description des fichiers </w:t>
      </w:r>
    </w:p>
    <w:p w:rsidR="00132185" w:rsidRPr="003419B8" w:rsidRDefault="00132185" w:rsidP="003419B8">
      <w:pPr>
        <w:pStyle w:val="Paragraphedeliste"/>
        <w:numPr>
          <w:ilvl w:val="0"/>
          <w:numId w:val="2"/>
        </w:numPr>
        <w:autoSpaceDE w:val="0"/>
        <w:autoSpaceDN w:val="0"/>
        <w:adjustRightInd w:val="0"/>
        <w:spacing w:after="0" w:line="240" w:lineRule="auto"/>
        <w:jc w:val="both"/>
        <w:rPr>
          <w:rFonts w:ascii="Arial" w:hAnsi="Arial" w:cs="Arial"/>
          <w:color w:val="000000"/>
          <w:sz w:val="23"/>
          <w:szCs w:val="23"/>
          <w:rPrChange w:id="128" w:author="ERDMANN" w:date="2018-03-15T09:41:00Z">
            <w:rPr/>
          </w:rPrChange>
        </w:rPr>
        <w:pPrChange w:id="129" w:author="ERDMANN" w:date="2018-03-15T09:41:00Z">
          <w:pPr>
            <w:autoSpaceDE w:val="0"/>
            <w:autoSpaceDN w:val="0"/>
            <w:adjustRightInd w:val="0"/>
            <w:spacing w:after="0" w:line="240" w:lineRule="auto"/>
          </w:pPr>
        </w:pPrChange>
      </w:pPr>
      <w:r w:rsidRPr="003419B8">
        <w:rPr>
          <w:rFonts w:ascii="Arial" w:hAnsi="Arial" w:cs="Arial"/>
          <w:color w:val="000000"/>
          <w:sz w:val="23"/>
          <w:szCs w:val="23"/>
          <w:rPrChange w:id="130" w:author="ERDMANN" w:date="2018-03-15T09:41:00Z">
            <w:rPr/>
          </w:rPrChange>
        </w:rPr>
        <w:t xml:space="preserve">Date d’expédition </w:t>
      </w: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r w:rsidRPr="00132185">
        <w:rPr>
          <w:rFonts w:ascii="Arial" w:hAnsi="Arial" w:cs="Arial"/>
          <w:b/>
          <w:bCs/>
          <w:color w:val="000000"/>
          <w:sz w:val="23"/>
          <w:szCs w:val="23"/>
        </w:rPr>
        <w:t xml:space="preserve">Supports physiques </w:t>
      </w:r>
    </w:p>
    <w:p w:rsidR="00132185" w:rsidRDefault="00132185" w:rsidP="00132185">
      <w:pPr>
        <w:autoSpaceDE w:val="0"/>
        <w:autoSpaceDN w:val="0"/>
        <w:adjustRightInd w:val="0"/>
        <w:spacing w:after="0" w:line="240" w:lineRule="auto"/>
        <w:rPr>
          <w:ins w:id="131" w:author="ERDMANN" w:date="2018-03-15T09:41:00Z"/>
          <w:rFonts w:ascii="Arial" w:hAnsi="Arial" w:cs="Arial"/>
          <w:color w:val="000000"/>
          <w:sz w:val="23"/>
          <w:szCs w:val="23"/>
        </w:rPr>
      </w:pPr>
      <w:r w:rsidRPr="00132185">
        <w:rPr>
          <w:rFonts w:ascii="Arial" w:hAnsi="Arial" w:cs="Arial"/>
          <w:color w:val="000000"/>
          <w:sz w:val="23"/>
          <w:szCs w:val="23"/>
        </w:rPr>
        <w:t xml:space="preserve">Les supports physiques admis sont le CD ROM ou le DVD ROM </w:t>
      </w:r>
    </w:p>
    <w:p w:rsidR="003419B8" w:rsidRPr="00132185" w:rsidRDefault="003419B8" w:rsidP="00132185">
      <w:pPr>
        <w:autoSpaceDE w:val="0"/>
        <w:autoSpaceDN w:val="0"/>
        <w:adjustRightInd w:val="0"/>
        <w:spacing w:after="0" w:line="240" w:lineRule="auto"/>
        <w:rPr>
          <w:rFonts w:ascii="Arial" w:hAnsi="Arial" w:cs="Arial"/>
          <w:color w:val="000000"/>
          <w:sz w:val="23"/>
          <w:szCs w:val="23"/>
        </w:rPr>
      </w:pP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r w:rsidRPr="00132185">
        <w:rPr>
          <w:rFonts w:ascii="Arial" w:hAnsi="Arial" w:cs="Arial"/>
          <w:b/>
          <w:bCs/>
          <w:color w:val="000000"/>
          <w:sz w:val="23"/>
          <w:szCs w:val="23"/>
        </w:rPr>
        <w:t xml:space="preserve">3 - 3 – Réception des données </w:t>
      </w:r>
    </w:p>
    <w:p w:rsidR="00132185" w:rsidRPr="00132185" w:rsidRDefault="00132185" w:rsidP="003419B8">
      <w:pPr>
        <w:autoSpaceDE w:val="0"/>
        <w:autoSpaceDN w:val="0"/>
        <w:adjustRightInd w:val="0"/>
        <w:spacing w:after="0" w:line="240" w:lineRule="auto"/>
        <w:jc w:val="both"/>
        <w:rPr>
          <w:rFonts w:ascii="Arial" w:hAnsi="Arial" w:cs="Arial"/>
          <w:color w:val="000000"/>
          <w:sz w:val="23"/>
          <w:szCs w:val="23"/>
        </w:rPr>
        <w:pPrChange w:id="132" w:author="ERDMANN" w:date="2018-03-15T09:41:00Z">
          <w:pPr>
            <w:autoSpaceDE w:val="0"/>
            <w:autoSpaceDN w:val="0"/>
            <w:adjustRightInd w:val="0"/>
            <w:spacing w:after="0" w:line="240" w:lineRule="auto"/>
          </w:pPr>
        </w:pPrChange>
      </w:pPr>
      <w:r w:rsidRPr="00132185">
        <w:rPr>
          <w:rFonts w:ascii="Arial" w:hAnsi="Arial" w:cs="Arial"/>
          <w:color w:val="000000"/>
          <w:sz w:val="23"/>
          <w:szCs w:val="23"/>
        </w:rPr>
        <w:t xml:space="preserve">Lors de la réception des données, le responsable DAO du </w:t>
      </w:r>
      <w:del w:id="133" w:author="ERDMANN" w:date="2018-03-15T09:42:00Z">
        <w:r w:rsidRPr="00132185" w:rsidDel="003419B8">
          <w:rPr>
            <w:rFonts w:ascii="Arial" w:hAnsi="Arial" w:cs="Arial"/>
            <w:color w:val="000000"/>
            <w:sz w:val="23"/>
            <w:szCs w:val="23"/>
          </w:rPr>
          <w:delText>CHU de Poitiers</w:delText>
        </w:r>
      </w:del>
      <w:ins w:id="134" w:author="ERDMANN" w:date="2018-03-15T09:42:00Z">
        <w:r w:rsidR="003419B8">
          <w:rPr>
            <w:rFonts w:ascii="Arial" w:hAnsi="Arial" w:cs="Arial"/>
            <w:color w:val="000000"/>
            <w:sz w:val="23"/>
            <w:szCs w:val="23"/>
          </w:rPr>
          <w:t>CHRU de Brest</w:t>
        </w:r>
      </w:ins>
      <w:r w:rsidRPr="00132185">
        <w:rPr>
          <w:rFonts w:ascii="Arial" w:hAnsi="Arial" w:cs="Arial"/>
          <w:color w:val="000000"/>
          <w:sz w:val="23"/>
          <w:szCs w:val="23"/>
        </w:rPr>
        <w:t xml:space="preserve"> contrôlera la corrélation entre les données du plan (noms de calque, types de lignes, absence de </w:t>
      </w:r>
      <w:proofErr w:type="spellStart"/>
      <w:r w:rsidRPr="00132185">
        <w:rPr>
          <w:rFonts w:ascii="Arial" w:hAnsi="Arial" w:cs="Arial"/>
          <w:color w:val="000000"/>
          <w:sz w:val="23"/>
          <w:szCs w:val="23"/>
        </w:rPr>
        <w:t>Xréf</w:t>
      </w:r>
      <w:proofErr w:type="spellEnd"/>
      <w:r w:rsidRPr="00132185">
        <w:rPr>
          <w:rFonts w:ascii="Arial" w:hAnsi="Arial" w:cs="Arial"/>
          <w:color w:val="000000"/>
          <w:sz w:val="23"/>
          <w:szCs w:val="23"/>
        </w:rPr>
        <w:t xml:space="preserve">…) et le contenu de la charge. </w:t>
      </w:r>
    </w:p>
    <w:p w:rsidR="007A0471" w:rsidRPr="007A0471" w:rsidRDefault="00132185" w:rsidP="003419B8">
      <w:pPr>
        <w:autoSpaceDE w:val="0"/>
        <w:autoSpaceDN w:val="0"/>
        <w:adjustRightInd w:val="0"/>
        <w:spacing w:after="19" w:line="240" w:lineRule="auto"/>
        <w:jc w:val="both"/>
        <w:rPr>
          <w:rFonts w:ascii="Arial" w:hAnsi="Arial" w:cs="Arial"/>
          <w:color w:val="000000"/>
          <w:sz w:val="23"/>
          <w:szCs w:val="23"/>
        </w:rPr>
        <w:pPrChange w:id="135" w:author="ERDMANN" w:date="2018-03-15T09:41:00Z">
          <w:pPr>
            <w:autoSpaceDE w:val="0"/>
            <w:autoSpaceDN w:val="0"/>
            <w:adjustRightInd w:val="0"/>
            <w:spacing w:after="19" w:line="240" w:lineRule="auto"/>
          </w:pPr>
        </w:pPrChange>
      </w:pPr>
      <w:r w:rsidRPr="00132185">
        <w:rPr>
          <w:rFonts w:ascii="Arial" w:hAnsi="Arial" w:cs="Arial"/>
          <w:color w:val="000000"/>
          <w:sz w:val="23"/>
          <w:szCs w:val="23"/>
        </w:rPr>
        <w:t xml:space="preserve">Il appartient donc au prestataire de s’assurer que les données fournies répondent aux exigences de la charge graphique DAO du </w:t>
      </w:r>
      <w:del w:id="136" w:author="ERDMANN" w:date="2018-03-15T09:42:00Z">
        <w:r w:rsidRPr="00132185" w:rsidDel="003419B8">
          <w:rPr>
            <w:rFonts w:ascii="Arial" w:hAnsi="Arial" w:cs="Arial"/>
            <w:color w:val="000000"/>
            <w:sz w:val="23"/>
            <w:szCs w:val="23"/>
          </w:rPr>
          <w:delText>CHU de Poitiers</w:delText>
        </w:r>
      </w:del>
      <w:ins w:id="137" w:author="ERDMANN" w:date="2018-03-15T09:42:00Z">
        <w:r w:rsidR="003419B8">
          <w:rPr>
            <w:rFonts w:ascii="Arial" w:hAnsi="Arial" w:cs="Arial"/>
            <w:color w:val="000000"/>
            <w:sz w:val="23"/>
            <w:szCs w:val="23"/>
          </w:rPr>
          <w:t>CHRU de Brest</w:t>
        </w:r>
      </w:ins>
      <w:r w:rsidRPr="00132185">
        <w:rPr>
          <w:rFonts w:ascii="Arial" w:hAnsi="Arial" w:cs="Arial"/>
          <w:color w:val="000000"/>
          <w:sz w:val="23"/>
          <w:szCs w:val="23"/>
        </w:rPr>
        <w:t>.</w:t>
      </w:r>
    </w:p>
    <w:p w:rsidR="00132185" w:rsidRDefault="00132185" w:rsidP="00132185">
      <w:pPr>
        <w:autoSpaceDE w:val="0"/>
        <w:autoSpaceDN w:val="0"/>
        <w:adjustRightInd w:val="0"/>
        <w:spacing w:after="0" w:line="240" w:lineRule="auto"/>
        <w:rPr>
          <w:rFonts w:ascii="Arial" w:hAnsi="Arial" w:cs="Arial"/>
          <w:color w:val="000000"/>
          <w:sz w:val="23"/>
          <w:szCs w:val="23"/>
        </w:rPr>
      </w:pP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p>
    <w:p w:rsidR="00132185" w:rsidRPr="000A59B4" w:rsidRDefault="00132185" w:rsidP="00132185">
      <w:pPr>
        <w:pStyle w:val="Default"/>
        <w:rPr>
          <w:rFonts w:ascii="Arial" w:hAnsi="Arial" w:cs="Arial"/>
          <w:sz w:val="23"/>
          <w:szCs w:val="28"/>
        </w:rPr>
      </w:pPr>
      <w:r w:rsidRPr="000A59B4">
        <w:rPr>
          <w:rFonts w:ascii="Arial" w:hAnsi="Arial" w:cs="Arial"/>
          <w:sz w:val="23"/>
          <w:szCs w:val="28"/>
          <w:bdr w:val="single" w:sz="4" w:space="0" w:color="auto" w:shadow="1"/>
        </w:rPr>
        <w:t>ANNEXES</w:t>
      </w:r>
      <w:r w:rsidRPr="000A59B4">
        <w:rPr>
          <w:rFonts w:ascii="Arial" w:hAnsi="Arial" w:cs="Arial"/>
          <w:sz w:val="23"/>
          <w:szCs w:val="28"/>
        </w:rPr>
        <w:t xml:space="preserve"> </w:t>
      </w:r>
    </w:p>
    <w:p w:rsidR="00132185" w:rsidRPr="00132185" w:rsidRDefault="00132185" w:rsidP="00132185">
      <w:pPr>
        <w:autoSpaceDE w:val="0"/>
        <w:autoSpaceDN w:val="0"/>
        <w:adjustRightInd w:val="0"/>
        <w:spacing w:after="0" w:line="240" w:lineRule="auto"/>
        <w:rPr>
          <w:rFonts w:ascii="Arial" w:hAnsi="Arial" w:cs="Arial"/>
          <w:color w:val="000000"/>
          <w:sz w:val="23"/>
          <w:szCs w:val="23"/>
        </w:rPr>
      </w:pPr>
      <w:r w:rsidRPr="00132185">
        <w:rPr>
          <w:rFonts w:ascii="Arial" w:hAnsi="Arial" w:cs="Arial"/>
          <w:b/>
          <w:bCs/>
          <w:color w:val="000000"/>
          <w:sz w:val="23"/>
          <w:szCs w:val="23"/>
        </w:rPr>
        <w:t xml:space="preserve">ANNEXE 1 – CARTOUCHE A ADOPTER </w:t>
      </w:r>
    </w:p>
    <w:p w:rsidR="00132185" w:rsidRPr="00132185" w:rsidRDefault="00227BCD" w:rsidP="00132185">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ANNEXE 2 – LAYERS IMPOSÉ</w:t>
      </w:r>
      <w:r w:rsidR="00132185" w:rsidRPr="00132185">
        <w:rPr>
          <w:rFonts w:ascii="Arial" w:hAnsi="Arial" w:cs="Arial"/>
          <w:b/>
          <w:bCs/>
          <w:color w:val="000000"/>
          <w:sz w:val="23"/>
          <w:szCs w:val="23"/>
        </w:rPr>
        <w:t xml:space="preserve">S </w:t>
      </w:r>
    </w:p>
    <w:p w:rsidR="00132185" w:rsidRPr="00132185" w:rsidRDefault="00227BCD" w:rsidP="00132185">
      <w:pPr>
        <w:autoSpaceDE w:val="0"/>
        <w:autoSpaceDN w:val="0"/>
        <w:adjustRightInd w:val="0"/>
        <w:spacing w:after="0" w:line="240" w:lineRule="auto"/>
        <w:rPr>
          <w:rFonts w:ascii="Arial" w:hAnsi="Arial" w:cs="Arial"/>
          <w:color w:val="000000"/>
          <w:sz w:val="23"/>
          <w:szCs w:val="23"/>
        </w:rPr>
      </w:pPr>
      <w:r>
        <w:rPr>
          <w:rFonts w:ascii="Arial" w:hAnsi="Arial" w:cs="Arial"/>
          <w:b/>
          <w:bCs/>
          <w:color w:val="000000"/>
          <w:sz w:val="23"/>
          <w:szCs w:val="23"/>
        </w:rPr>
        <w:t>ANNEXE 3 – PRINCIPES DE REPÉRAGES – NUMÉ</w:t>
      </w:r>
      <w:r w:rsidR="00132185" w:rsidRPr="00132185">
        <w:rPr>
          <w:rFonts w:ascii="Arial" w:hAnsi="Arial" w:cs="Arial"/>
          <w:b/>
          <w:bCs/>
          <w:color w:val="000000"/>
          <w:sz w:val="23"/>
          <w:szCs w:val="23"/>
        </w:rPr>
        <w:t xml:space="preserve">ROTATION DES LOCAUX </w:t>
      </w:r>
    </w:p>
    <w:p w:rsidR="000A59B4" w:rsidRDefault="00227BCD" w:rsidP="000A59B4">
      <w:pPr>
        <w:pStyle w:val="Default"/>
        <w:rPr>
          <w:sz w:val="28"/>
          <w:szCs w:val="28"/>
        </w:rPr>
      </w:pPr>
      <w:r>
        <w:rPr>
          <w:rFonts w:ascii="Arial" w:hAnsi="Arial" w:cs="Arial"/>
          <w:b/>
          <w:bCs/>
          <w:sz w:val="23"/>
          <w:szCs w:val="23"/>
        </w:rPr>
        <w:t>ANNEXE 4 – TYPE DE MOTIFS LINÉAIRES RÉFÉ</w:t>
      </w:r>
      <w:r w:rsidR="00132185" w:rsidRPr="00132185">
        <w:rPr>
          <w:rFonts w:ascii="Arial" w:hAnsi="Arial" w:cs="Arial"/>
          <w:b/>
          <w:bCs/>
          <w:sz w:val="23"/>
          <w:szCs w:val="23"/>
        </w:rPr>
        <w:t>RENCES</w:t>
      </w:r>
      <w:r w:rsidR="000A59B4" w:rsidRPr="000A59B4">
        <w:rPr>
          <w:sz w:val="28"/>
          <w:szCs w:val="28"/>
        </w:rPr>
        <w:t xml:space="preserve"> </w:t>
      </w:r>
    </w:p>
    <w:p w:rsidR="001704F9" w:rsidRDefault="001704F9" w:rsidP="001704F9">
      <w:pPr>
        <w:pStyle w:val="Default"/>
        <w:rPr>
          <w:sz w:val="28"/>
          <w:szCs w:val="28"/>
        </w:rPr>
      </w:pPr>
      <w:r>
        <w:rPr>
          <w:rFonts w:ascii="Arial" w:hAnsi="Arial" w:cs="Arial"/>
          <w:b/>
          <w:bCs/>
          <w:sz w:val="23"/>
          <w:szCs w:val="23"/>
        </w:rPr>
        <w:t>ANNEXE 5 – PRESENTATION DES PLANS SUR AUTOCAD</w:t>
      </w:r>
      <w:r w:rsidRPr="000A59B4">
        <w:rPr>
          <w:sz w:val="28"/>
          <w:szCs w:val="28"/>
        </w:rPr>
        <w:t xml:space="preserve"> </w:t>
      </w:r>
    </w:p>
    <w:p w:rsidR="000A59B4" w:rsidRDefault="000A59B4">
      <w:pPr>
        <w:rPr>
          <w:rFonts w:ascii="Times New Roman" w:hAnsi="Times New Roman" w:cs="Times New Roman"/>
          <w:color w:val="000000"/>
          <w:sz w:val="28"/>
          <w:szCs w:val="28"/>
        </w:rPr>
      </w:pPr>
      <w:r>
        <w:rPr>
          <w:sz w:val="28"/>
          <w:szCs w:val="28"/>
        </w:rPr>
        <w:br w:type="page"/>
      </w:r>
    </w:p>
    <w:p w:rsidR="000A59B4" w:rsidRPr="000A59B4" w:rsidRDefault="000A59B4" w:rsidP="000A59B4">
      <w:pPr>
        <w:pStyle w:val="Default"/>
        <w:rPr>
          <w:rFonts w:ascii="Arial" w:hAnsi="Arial" w:cs="Arial"/>
          <w:sz w:val="23"/>
          <w:szCs w:val="28"/>
        </w:rPr>
      </w:pPr>
      <w:r w:rsidRPr="000A59B4">
        <w:rPr>
          <w:rFonts w:ascii="Arial" w:hAnsi="Arial" w:cs="Arial"/>
          <w:sz w:val="23"/>
          <w:szCs w:val="28"/>
          <w:bdr w:val="single" w:sz="4" w:space="0" w:color="auto" w:shadow="1"/>
        </w:rPr>
        <w:t>ANNEXE 1</w:t>
      </w:r>
      <w:r w:rsidRPr="000A59B4">
        <w:rPr>
          <w:rFonts w:ascii="Arial" w:hAnsi="Arial" w:cs="Arial"/>
          <w:sz w:val="23"/>
          <w:szCs w:val="28"/>
        </w:rPr>
        <w:t xml:space="preserve"> </w:t>
      </w:r>
    </w:p>
    <w:p w:rsidR="000A59B4" w:rsidRPr="000A59B4" w:rsidRDefault="000A59B4" w:rsidP="000A59B4">
      <w:pPr>
        <w:autoSpaceDE w:val="0"/>
        <w:autoSpaceDN w:val="0"/>
        <w:adjustRightInd w:val="0"/>
        <w:spacing w:after="0" w:line="240" w:lineRule="auto"/>
        <w:rPr>
          <w:rFonts w:ascii="Arial" w:hAnsi="Arial" w:cs="Arial"/>
          <w:color w:val="000000"/>
          <w:sz w:val="23"/>
          <w:szCs w:val="28"/>
        </w:rPr>
      </w:pPr>
      <w:r w:rsidRPr="000A59B4">
        <w:rPr>
          <w:rFonts w:ascii="Arial" w:hAnsi="Arial" w:cs="Arial"/>
          <w:b/>
          <w:bCs/>
          <w:color w:val="000000"/>
          <w:sz w:val="23"/>
          <w:szCs w:val="28"/>
        </w:rPr>
        <w:t xml:space="preserve">CARTOUCHE A ADOPTER </w:t>
      </w:r>
    </w:p>
    <w:p w:rsidR="000A59B4" w:rsidRPr="000A59B4" w:rsidRDefault="000A59B4" w:rsidP="000A59B4">
      <w:pPr>
        <w:autoSpaceDE w:val="0"/>
        <w:autoSpaceDN w:val="0"/>
        <w:adjustRightInd w:val="0"/>
        <w:spacing w:after="0" w:line="240" w:lineRule="auto"/>
        <w:rPr>
          <w:rFonts w:ascii="Arial" w:hAnsi="Arial" w:cs="Arial"/>
          <w:color w:val="000000"/>
          <w:sz w:val="23"/>
          <w:szCs w:val="28"/>
        </w:rPr>
      </w:pPr>
      <w:r w:rsidRPr="000A59B4">
        <w:rPr>
          <w:rFonts w:ascii="Arial" w:hAnsi="Arial" w:cs="Arial"/>
          <w:color w:val="000000"/>
          <w:sz w:val="23"/>
          <w:szCs w:val="28"/>
        </w:rPr>
        <w:t xml:space="preserve">Cette annexe comprend 1 feuille (celle-ci non comprise) </w:t>
      </w:r>
    </w:p>
    <w:p w:rsidR="001F488F" w:rsidRPr="000A59B4" w:rsidRDefault="000A59B4" w:rsidP="000A59B4">
      <w:pPr>
        <w:rPr>
          <w:rFonts w:ascii="Arial" w:hAnsi="Arial" w:cs="Arial"/>
          <w:b/>
          <w:bCs/>
          <w:color w:val="000000"/>
          <w:sz w:val="23"/>
          <w:szCs w:val="23"/>
        </w:rPr>
      </w:pPr>
      <w:r w:rsidRPr="000A59B4">
        <w:rPr>
          <w:rFonts w:ascii="Arial" w:hAnsi="Arial" w:cs="Arial"/>
          <w:color w:val="000000"/>
          <w:sz w:val="23"/>
          <w:szCs w:val="28"/>
        </w:rPr>
        <w:t>Le but de cette annexe est de définir une cartouche type au format A4 sur laquelle apparaîtrons les différentes données utiles au classement et à l’archivage des plans par le bureau de gestion du patrimoine du CH</w:t>
      </w:r>
      <w:r>
        <w:rPr>
          <w:rFonts w:ascii="Arial" w:hAnsi="Arial" w:cs="Arial"/>
          <w:color w:val="000000"/>
          <w:sz w:val="23"/>
          <w:szCs w:val="28"/>
        </w:rPr>
        <w:t>RU de Brest</w:t>
      </w:r>
      <w:r w:rsidRPr="000A59B4">
        <w:rPr>
          <w:rFonts w:ascii="Arial" w:hAnsi="Arial" w:cs="Arial"/>
          <w:color w:val="000000"/>
          <w:sz w:val="23"/>
          <w:szCs w:val="28"/>
        </w:rPr>
        <w:t>.</w:t>
      </w:r>
    </w:p>
    <w:p w:rsidR="000A59B4" w:rsidRPr="000A59B4" w:rsidRDefault="000A59B4" w:rsidP="000A59B4">
      <w:pPr>
        <w:autoSpaceDE w:val="0"/>
        <w:autoSpaceDN w:val="0"/>
        <w:adjustRightInd w:val="0"/>
        <w:spacing w:after="0" w:line="240" w:lineRule="auto"/>
        <w:rPr>
          <w:rFonts w:ascii="Arial" w:hAnsi="Arial" w:cs="Arial"/>
          <w:color w:val="000000"/>
          <w:sz w:val="23"/>
          <w:szCs w:val="28"/>
        </w:rPr>
      </w:pPr>
      <w:r w:rsidRPr="000A59B4">
        <w:rPr>
          <w:rFonts w:ascii="Arial" w:hAnsi="Arial" w:cs="Arial"/>
          <w:color w:val="000000"/>
          <w:sz w:val="23"/>
          <w:szCs w:val="28"/>
          <w:bdr w:val="single" w:sz="4" w:space="0" w:color="auto" w:shadow="1"/>
        </w:rPr>
        <w:t>ANNEXE 2</w:t>
      </w:r>
      <w:r w:rsidRPr="000A59B4">
        <w:rPr>
          <w:rFonts w:ascii="Arial" w:hAnsi="Arial" w:cs="Arial"/>
          <w:color w:val="000000"/>
          <w:sz w:val="23"/>
          <w:szCs w:val="28"/>
        </w:rPr>
        <w:t xml:space="preserve"> </w:t>
      </w:r>
    </w:p>
    <w:p w:rsidR="000A59B4" w:rsidRPr="000A59B4" w:rsidRDefault="00CE3D84" w:rsidP="000A59B4">
      <w:pPr>
        <w:autoSpaceDE w:val="0"/>
        <w:autoSpaceDN w:val="0"/>
        <w:adjustRightInd w:val="0"/>
        <w:spacing w:after="0" w:line="240" w:lineRule="auto"/>
        <w:rPr>
          <w:rFonts w:ascii="Arial" w:hAnsi="Arial" w:cs="Arial"/>
          <w:color w:val="000000"/>
          <w:sz w:val="23"/>
          <w:szCs w:val="28"/>
        </w:rPr>
      </w:pPr>
      <w:r>
        <w:rPr>
          <w:rFonts w:ascii="Arial" w:hAnsi="Arial" w:cs="Arial"/>
          <w:b/>
          <w:bCs/>
          <w:color w:val="000000"/>
          <w:sz w:val="23"/>
          <w:szCs w:val="28"/>
        </w:rPr>
        <w:t>LAYERS IMPOSÉ</w:t>
      </w:r>
      <w:r w:rsidR="000A59B4" w:rsidRPr="000A59B4">
        <w:rPr>
          <w:rFonts w:ascii="Arial" w:hAnsi="Arial" w:cs="Arial"/>
          <w:b/>
          <w:bCs/>
          <w:color w:val="000000"/>
          <w:sz w:val="23"/>
          <w:szCs w:val="28"/>
        </w:rPr>
        <w:t xml:space="preserve">S </w:t>
      </w:r>
    </w:p>
    <w:p w:rsidR="000A59B4" w:rsidRPr="000A59B4" w:rsidRDefault="00CE3D84" w:rsidP="000A59B4">
      <w:pPr>
        <w:autoSpaceDE w:val="0"/>
        <w:autoSpaceDN w:val="0"/>
        <w:adjustRightInd w:val="0"/>
        <w:spacing w:after="0" w:line="240" w:lineRule="auto"/>
        <w:rPr>
          <w:rFonts w:ascii="Arial" w:hAnsi="Arial" w:cs="Arial"/>
          <w:color w:val="000000"/>
          <w:sz w:val="23"/>
          <w:szCs w:val="28"/>
        </w:rPr>
      </w:pPr>
      <w:r>
        <w:rPr>
          <w:rFonts w:ascii="Arial" w:hAnsi="Arial" w:cs="Arial"/>
          <w:color w:val="000000"/>
          <w:sz w:val="23"/>
          <w:szCs w:val="28"/>
        </w:rPr>
        <w:t>(Y COMPRIS TYPE DE LIGNES, É</w:t>
      </w:r>
      <w:r w:rsidR="000A59B4" w:rsidRPr="000A59B4">
        <w:rPr>
          <w:rFonts w:ascii="Arial" w:hAnsi="Arial" w:cs="Arial"/>
          <w:color w:val="000000"/>
          <w:sz w:val="23"/>
          <w:szCs w:val="28"/>
        </w:rPr>
        <w:t xml:space="preserve">PAISSEUR DES LIGNES ET COULEURS) </w:t>
      </w:r>
    </w:p>
    <w:p w:rsidR="000A59B4" w:rsidRPr="000A59B4" w:rsidRDefault="000A59B4" w:rsidP="000A59B4">
      <w:pPr>
        <w:autoSpaceDE w:val="0"/>
        <w:autoSpaceDN w:val="0"/>
        <w:adjustRightInd w:val="0"/>
        <w:spacing w:after="0" w:line="240" w:lineRule="auto"/>
        <w:rPr>
          <w:rFonts w:ascii="Arial" w:hAnsi="Arial" w:cs="Arial"/>
          <w:color w:val="000000"/>
          <w:sz w:val="23"/>
          <w:szCs w:val="28"/>
        </w:rPr>
      </w:pPr>
      <w:r w:rsidRPr="000A59B4">
        <w:rPr>
          <w:rFonts w:ascii="Arial" w:hAnsi="Arial" w:cs="Arial"/>
          <w:color w:val="000000"/>
          <w:sz w:val="23"/>
          <w:szCs w:val="28"/>
        </w:rPr>
        <w:t xml:space="preserve">Cette annexe comprend 8 feuillets (celui-ci non compris) </w:t>
      </w:r>
    </w:p>
    <w:p w:rsidR="000A59B4" w:rsidRPr="000A59B4" w:rsidRDefault="000A59B4" w:rsidP="000A59B4">
      <w:pPr>
        <w:autoSpaceDE w:val="0"/>
        <w:autoSpaceDN w:val="0"/>
        <w:adjustRightInd w:val="0"/>
        <w:spacing w:after="0" w:line="240" w:lineRule="auto"/>
        <w:rPr>
          <w:rFonts w:ascii="Arial" w:hAnsi="Arial" w:cs="Arial"/>
          <w:color w:val="000000"/>
          <w:sz w:val="23"/>
          <w:szCs w:val="28"/>
        </w:rPr>
      </w:pPr>
      <w:r w:rsidRPr="000A59B4">
        <w:rPr>
          <w:rFonts w:ascii="Arial" w:hAnsi="Arial" w:cs="Arial"/>
          <w:color w:val="000000"/>
          <w:sz w:val="23"/>
          <w:szCs w:val="28"/>
        </w:rPr>
        <w:t xml:space="preserve">Le but de cette annexe est de définir certains types de loyers en fonction de la particularité qu’ils ont (réseaux milieu hospitalier) ou du besoin de pouvoir visualiser ou au contraire occulter facilement les informations. </w:t>
      </w:r>
    </w:p>
    <w:p w:rsidR="000A59B4" w:rsidRDefault="000A59B4" w:rsidP="000A59B4">
      <w:pPr>
        <w:rPr>
          <w:rFonts w:ascii="Arial" w:hAnsi="Arial" w:cs="Arial"/>
          <w:color w:val="000000"/>
          <w:sz w:val="23"/>
          <w:szCs w:val="28"/>
        </w:rPr>
      </w:pPr>
      <w:r w:rsidRPr="000A59B4">
        <w:rPr>
          <w:rFonts w:ascii="Arial" w:hAnsi="Arial" w:cs="Arial"/>
          <w:color w:val="000000"/>
          <w:sz w:val="23"/>
          <w:szCs w:val="28"/>
        </w:rPr>
        <w:t xml:space="preserve">Les </w:t>
      </w:r>
      <w:proofErr w:type="spellStart"/>
      <w:r w:rsidRPr="000A59B4">
        <w:rPr>
          <w:rFonts w:ascii="Arial" w:hAnsi="Arial" w:cs="Arial"/>
          <w:color w:val="000000"/>
          <w:sz w:val="23"/>
          <w:szCs w:val="28"/>
        </w:rPr>
        <w:t>layers</w:t>
      </w:r>
      <w:proofErr w:type="spellEnd"/>
      <w:r w:rsidRPr="000A59B4">
        <w:rPr>
          <w:rFonts w:ascii="Arial" w:hAnsi="Arial" w:cs="Arial"/>
          <w:color w:val="000000"/>
          <w:sz w:val="23"/>
          <w:szCs w:val="28"/>
        </w:rPr>
        <w:t xml:space="preserve"> sont classés par filtres afin de faciliter la recherche et la sélection.</w:t>
      </w:r>
    </w:p>
    <w:p w:rsidR="006A5191" w:rsidRPr="006A5191" w:rsidRDefault="00E510A7" w:rsidP="006A5191">
      <w:pPr>
        <w:jc w:val="center"/>
        <w:rPr>
          <w:rFonts w:ascii="Arial" w:hAnsi="Arial" w:cs="Arial"/>
          <w:b/>
          <w:color w:val="3366FF"/>
          <w:sz w:val="23"/>
        </w:rPr>
      </w:pPr>
      <w:r w:rsidRPr="00E510A7">
        <w:rPr>
          <w:rFonts w:ascii="Arial" w:hAnsi="Arial" w:cs="Arial"/>
          <w:noProof/>
          <w:sz w:val="20"/>
        </w:rPr>
        <w:pict>
          <v:shapetype id="_x0000_t32" coordsize="21600,21600" o:spt="32" o:oned="t" path="m,l21600,21600e" filled="f">
            <v:path arrowok="t" fillok="f" o:connecttype="none"/>
            <o:lock v:ext="edit" shapetype="t"/>
          </v:shapetype>
          <v:shape id="_x0000_s1030" type="#_x0000_t32" style="position:absolute;left:0;text-align:left;margin-left:456.75pt;margin-top:25.85pt;width:.05pt;height:318.9pt;z-index:251663360" o:connectortype="straight" strokecolor="#548dd4" strokeweight="3pt">
            <v:shadow type="perspective" color="#243f60" opacity=".5" offset="1pt" offset2="-1pt"/>
          </v:shape>
        </w:pict>
      </w:r>
      <w:r w:rsidRPr="00E510A7">
        <w:rPr>
          <w:rFonts w:ascii="Arial" w:hAnsi="Arial" w:cs="Arial"/>
          <w:noProof/>
          <w:sz w:val="20"/>
        </w:rPr>
        <w:pict>
          <v:shape id="_x0000_s1029" type="#_x0000_t32" style="position:absolute;left:0;text-align:left;margin-left:273.75pt;margin-top:25.85pt;width:.05pt;height:311.4pt;z-index:251662336" o:connectortype="straight" strokecolor="#548dd4" strokeweight="3pt">
            <v:shadow type="perspective" color="#243f60" opacity=".5" offset="1pt" offset2="-1pt"/>
          </v:shape>
        </w:pict>
      </w:r>
      <w:r w:rsidR="006A5191" w:rsidRPr="006A5191">
        <w:rPr>
          <w:rFonts w:ascii="Arial" w:hAnsi="Arial" w:cs="Arial"/>
          <w:b/>
          <w:color w:val="3366FF"/>
          <w:sz w:val="23"/>
          <w:highlight w:val="lightGray"/>
          <w:bdr w:val="single" w:sz="4" w:space="0" w:color="auto"/>
        </w:rPr>
        <w:t>LISTE DES CALQUES</w:t>
      </w:r>
    </w:p>
    <w:p w:rsidR="006A5191" w:rsidRPr="00165532" w:rsidRDefault="006A5191" w:rsidP="006A5191">
      <w:pPr>
        <w:spacing w:after="0" w:line="240" w:lineRule="auto"/>
        <w:rPr>
          <w:rFonts w:ascii="Arial" w:hAnsi="Arial" w:cs="Arial"/>
          <w:szCs w:val="40"/>
        </w:rPr>
      </w:pPr>
      <w:r w:rsidRPr="00165532">
        <w:rPr>
          <w:rFonts w:ascii="Arial" w:hAnsi="Arial" w:cs="Arial"/>
        </w:rPr>
        <w:t>0…………………………………………………………….</w:t>
      </w:r>
      <w:r w:rsidRPr="00165532">
        <w:rPr>
          <w:rFonts w:ascii="Arial" w:hAnsi="Arial" w:cs="Arial"/>
        </w:rPr>
        <w:tab/>
        <w:t>noir…………………………………</w:t>
      </w:r>
    </w:p>
    <w:p w:rsidR="006A5191" w:rsidRPr="00165532" w:rsidRDefault="006A5191" w:rsidP="006A5191">
      <w:pPr>
        <w:spacing w:after="0" w:line="240" w:lineRule="auto"/>
        <w:ind w:left="768"/>
        <w:rPr>
          <w:rFonts w:ascii="Arial" w:hAnsi="Arial" w:cs="Arial"/>
          <w:b/>
          <w:color w:val="FF0000"/>
          <w:szCs w:val="40"/>
        </w:rPr>
      </w:pPr>
    </w:p>
    <w:p w:rsidR="006A5191" w:rsidRPr="00165532" w:rsidRDefault="006A5191" w:rsidP="006A5191">
      <w:pPr>
        <w:spacing w:after="0" w:line="240" w:lineRule="auto"/>
        <w:rPr>
          <w:rFonts w:ascii="Arial" w:hAnsi="Arial" w:cs="Arial"/>
        </w:rPr>
      </w:pPr>
      <w:r w:rsidRPr="00165532">
        <w:rPr>
          <w:rFonts w:ascii="Arial" w:hAnsi="Arial" w:cs="Arial"/>
          <w:b/>
          <w:color w:val="FF0000"/>
        </w:rPr>
        <w:t>BATI_</w:t>
      </w:r>
      <w:r w:rsidRPr="00165532">
        <w:rPr>
          <w:rFonts w:ascii="Arial" w:hAnsi="Arial" w:cs="Arial"/>
        </w:rPr>
        <w:t xml:space="preserve"> (Tous les calques concernant la Structure)</w:t>
      </w:r>
    </w:p>
    <w:p w:rsidR="006A5191" w:rsidRPr="00165532" w:rsidRDefault="006A5191" w:rsidP="006A5191">
      <w:pPr>
        <w:spacing w:after="0" w:line="240" w:lineRule="auto"/>
        <w:rPr>
          <w:rFonts w:ascii="Arial" w:hAnsi="Arial" w:cs="Arial"/>
        </w:rPr>
      </w:pPr>
      <w:r w:rsidRPr="00165532">
        <w:rPr>
          <w:rFonts w:ascii="Arial" w:hAnsi="Arial" w:cs="Arial"/>
        </w:rPr>
        <w:t>BATI_ASC ESC ………………………………………….</w:t>
      </w:r>
      <w:r w:rsidRPr="00165532">
        <w:rPr>
          <w:rFonts w:ascii="Arial" w:hAnsi="Arial" w:cs="Arial"/>
        </w:rPr>
        <w:tab/>
        <w:t>(</w:t>
      </w:r>
      <w:proofErr w:type="gramStart"/>
      <w:r w:rsidRPr="00165532">
        <w:rPr>
          <w:rFonts w:ascii="Arial" w:hAnsi="Arial" w:cs="Arial"/>
        </w:rPr>
        <w:t>ascenseur</w:t>
      </w:r>
      <w:proofErr w:type="gramEnd"/>
      <w:r w:rsidRPr="00165532">
        <w:rPr>
          <w:rFonts w:ascii="Arial" w:hAnsi="Arial" w:cs="Arial"/>
        </w:rPr>
        <w:t xml:space="preserve"> bleu nuit, escalier vert)</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6A5191" w:rsidP="006A5191">
      <w:pPr>
        <w:spacing w:after="0" w:line="240" w:lineRule="auto"/>
        <w:rPr>
          <w:rFonts w:ascii="Arial" w:hAnsi="Arial" w:cs="Arial"/>
        </w:rPr>
      </w:pPr>
      <w:proofErr w:type="spellStart"/>
      <w:r w:rsidRPr="00165532">
        <w:rPr>
          <w:rFonts w:ascii="Arial" w:hAnsi="Arial" w:cs="Arial"/>
        </w:rPr>
        <w:t>BATI_axe</w:t>
      </w:r>
      <w:proofErr w:type="spellEnd"/>
      <w:r w:rsidRPr="00165532">
        <w:rPr>
          <w:rFonts w:ascii="Arial" w:hAnsi="Arial" w:cs="Arial"/>
        </w:rPr>
        <w:t>………………………………………………….</w:t>
      </w:r>
      <w:r w:rsidRPr="00165532">
        <w:rPr>
          <w:rFonts w:ascii="Arial" w:hAnsi="Arial" w:cs="Arial"/>
        </w:rPr>
        <w:tab/>
        <w:t>rouge 12…………………………….</w:t>
      </w:r>
      <w:r w:rsidRPr="00165532">
        <w:rPr>
          <w:rFonts w:ascii="Arial" w:hAnsi="Arial" w:cs="Arial"/>
        </w:rPr>
        <w:tab/>
        <w:t>trait axe</w:t>
      </w:r>
    </w:p>
    <w:p w:rsidR="006A5191" w:rsidRPr="00165532" w:rsidRDefault="006A5191" w:rsidP="006A5191">
      <w:pPr>
        <w:spacing w:after="0" w:line="240" w:lineRule="auto"/>
        <w:rPr>
          <w:rFonts w:ascii="Arial" w:hAnsi="Arial" w:cs="Arial"/>
        </w:rPr>
      </w:pPr>
      <w:r w:rsidRPr="00165532">
        <w:rPr>
          <w:rFonts w:ascii="Arial" w:hAnsi="Arial" w:cs="Arial"/>
        </w:rPr>
        <w:t>BATI_BAT administratif………………………………….</w:t>
      </w:r>
      <w:r w:rsidRPr="00165532">
        <w:rPr>
          <w:rFonts w:ascii="Arial" w:hAnsi="Arial" w:cs="Arial"/>
        </w:rPr>
        <w:tab/>
        <w:t>noir…………………………………..</w:t>
      </w:r>
      <w:r w:rsidRPr="00165532">
        <w:rPr>
          <w:rFonts w:ascii="Arial" w:hAnsi="Arial" w:cs="Arial"/>
        </w:rPr>
        <w:tab/>
      </w:r>
      <w:proofErr w:type="gramStart"/>
      <w:r w:rsidRPr="00165532">
        <w:rPr>
          <w:rFonts w:ascii="Arial" w:hAnsi="Arial" w:cs="Arial"/>
        </w:rPr>
        <w:t>trait</w:t>
      </w:r>
      <w:proofErr w:type="gramEnd"/>
      <w:r w:rsidRPr="00165532">
        <w:rPr>
          <w:rFonts w:ascii="Arial" w:hAnsi="Arial" w:cs="Arial"/>
        </w:rPr>
        <w:t xml:space="preserve"> </w:t>
      </w:r>
      <w:proofErr w:type="spellStart"/>
      <w:r w:rsidRPr="00165532">
        <w:rPr>
          <w:rFonts w:ascii="Arial" w:hAnsi="Arial" w:cs="Arial"/>
        </w:rPr>
        <w:t>continuous</w:t>
      </w:r>
      <w:proofErr w:type="spellEnd"/>
    </w:p>
    <w:p w:rsidR="006A5191" w:rsidRPr="00165532" w:rsidRDefault="006A5191" w:rsidP="006A5191">
      <w:pPr>
        <w:spacing w:after="0" w:line="240" w:lineRule="auto"/>
        <w:rPr>
          <w:rFonts w:ascii="Arial" w:hAnsi="Arial" w:cs="Arial"/>
        </w:rPr>
      </w:pPr>
      <w:r w:rsidRPr="00165532">
        <w:rPr>
          <w:rFonts w:ascii="Arial" w:hAnsi="Arial" w:cs="Arial"/>
        </w:rPr>
        <w:t xml:space="preserve">BATI_BAT </w:t>
      </w:r>
      <w:proofErr w:type="spellStart"/>
      <w:r w:rsidRPr="00165532">
        <w:rPr>
          <w:rFonts w:ascii="Arial" w:hAnsi="Arial" w:cs="Arial"/>
        </w:rPr>
        <w:t>hospi</w:t>
      </w:r>
      <w:proofErr w:type="spellEnd"/>
      <w:r w:rsidRPr="00165532">
        <w:rPr>
          <w:rFonts w:ascii="Arial" w:hAnsi="Arial" w:cs="Arial"/>
        </w:rPr>
        <w:t>………………………………………….</w:t>
      </w:r>
      <w:r w:rsidRPr="00165532">
        <w:rPr>
          <w:rFonts w:ascii="Arial" w:hAnsi="Arial" w:cs="Arial"/>
        </w:rPr>
        <w:tab/>
        <w:t>noir………………………………….</w:t>
      </w:r>
      <w:r w:rsidRPr="00165532">
        <w:rPr>
          <w:rFonts w:ascii="Arial" w:hAnsi="Arial" w:cs="Arial"/>
        </w:rPr>
        <w:tab/>
        <w:t xml:space="preserve">trait </w:t>
      </w:r>
      <w:proofErr w:type="spellStart"/>
      <w:r w:rsidRPr="00165532">
        <w:rPr>
          <w:rFonts w:ascii="Arial" w:hAnsi="Arial" w:cs="Arial"/>
        </w:rPr>
        <w:t>continuous</w:t>
      </w:r>
      <w:proofErr w:type="spellEnd"/>
    </w:p>
    <w:p w:rsidR="00663EA5" w:rsidRDefault="00663EA5" w:rsidP="006A5191">
      <w:pPr>
        <w:spacing w:after="0" w:line="240" w:lineRule="auto"/>
        <w:rPr>
          <w:rFonts w:ascii="Arial" w:hAnsi="Arial" w:cs="Arial"/>
        </w:rPr>
      </w:pPr>
      <w:proofErr w:type="spellStart"/>
      <w:r>
        <w:rPr>
          <w:rFonts w:ascii="Arial" w:hAnsi="Arial" w:cs="Arial"/>
        </w:rPr>
        <w:t>BATI_caché</w:t>
      </w:r>
      <w:proofErr w:type="spellEnd"/>
      <w:r>
        <w:rPr>
          <w:rFonts w:ascii="Arial" w:hAnsi="Arial" w:cs="Arial"/>
        </w:rPr>
        <w:t>……………………………………………….</w:t>
      </w:r>
      <w:r>
        <w:rPr>
          <w:rFonts w:ascii="Arial" w:hAnsi="Arial" w:cs="Arial"/>
        </w:rPr>
        <w:tab/>
        <w:t>gris 8………………………………..</w:t>
      </w:r>
      <w:r>
        <w:rPr>
          <w:rFonts w:ascii="Arial" w:hAnsi="Arial" w:cs="Arial"/>
        </w:rPr>
        <w:tab/>
      </w:r>
      <w:proofErr w:type="gramStart"/>
      <w:r>
        <w:rPr>
          <w:rFonts w:ascii="Arial" w:hAnsi="Arial" w:cs="Arial"/>
        </w:rPr>
        <w:t>trait</w:t>
      </w:r>
      <w:proofErr w:type="gramEnd"/>
      <w:r>
        <w:rPr>
          <w:rFonts w:ascii="Arial" w:hAnsi="Arial" w:cs="Arial"/>
        </w:rPr>
        <w:t xml:space="preserve"> caché</w:t>
      </w:r>
    </w:p>
    <w:p w:rsidR="006A5191" w:rsidRPr="00165532" w:rsidRDefault="006A5191" w:rsidP="006A5191">
      <w:pPr>
        <w:spacing w:after="0" w:line="240" w:lineRule="auto"/>
        <w:rPr>
          <w:rFonts w:ascii="Arial" w:hAnsi="Arial" w:cs="Arial"/>
        </w:rPr>
      </w:pPr>
      <w:proofErr w:type="spellStart"/>
      <w:r w:rsidRPr="00165532">
        <w:rPr>
          <w:rFonts w:ascii="Arial" w:hAnsi="Arial" w:cs="Arial"/>
        </w:rPr>
        <w:t>BATI_cloison</w:t>
      </w:r>
      <w:proofErr w:type="spellEnd"/>
      <w:r w:rsidRPr="00165532">
        <w:rPr>
          <w:rFonts w:ascii="Arial" w:hAnsi="Arial" w:cs="Arial"/>
        </w:rPr>
        <w:t>……………………………….....................</w:t>
      </w:r>
      <w:r w:rsidRPr="00165532">
        <w:rPr>
          <w:rFonts w:ascii="Arial" w:hAnsi="Arial" w:cs="Arial"/>
        </w:rPr>
        <w:tab/>
        <w:t>vert 120……………………………..</w:t>
      </w:r>
      <w:r w:rsidRPr="00165532">
        <w:rPr>
          <w:rFonts w:ascii="Arial" w:hAnsi="Arial" w:cs="Arial"/>
        </w:rPr>
        <w:tab/>
      </w:r>
      <w:proofErr w:type="gramStart"/>
      <w:r w:rsidRPr="00165532">
        <w:rPr>
          <w:rFonts w:ascii="Arial" w:hAnsi="Arial" w:cs="Arial"/>
        </w:rPr>
        <w:t>trait</w:t>
      </w:r>
      <w:proofErr w:type="gramEnd"/>
      <w:r w:rsidRPr="00165532">
        <w:rPr>
          <w:rFonts w:ascii="Arial" w:hAnsi="Arial" w:cs="Arial"/>
        </w:rPr>
        <w:t xml:space="preserve"> </w:t>
      </w:r>
      <w:proofErr w:type="spellStart"/>
      <w:r w:rsidRPr="00165532">
        <w:rPr>
          <w:rFonts w:ascii="Arial" w:hAnsi="Arial" w:cs="Arial"/>
        </w:rPr>
        <w:t>continuous</w:t>
      </w:r>
      <w:proofErr w:type="spellEnd"/>
    </w:p>
    <w:p w:rsidR="006A5191" w:rsidRPr="00165532" w:rsidRDefault="006A5191" w:rsidP="006A5191">
      <w:pPr>
        <w:spacing w:after="0" w:line="240" w:lineRule="auto"/>
        <w:rPr>
          <w:rFonts w:ascii="Arial" w:hAnsi="Arial" w:cs="Arial"/>
        </w:rPr>
      </w:pPr>
      <w:proofErr w:type="spellStart"/>
      <w:r w:rsidRPr="00165532">
        <w:rPr>
          <w:rFonts w:ascii="Arial" w:hAnsi="Arial" w:cs="Arial"/>
        </w:rPr>
        <w:t>BATI_</w:t>
      </w:r>
      <w:r w:rsidR="00165532">
        <w:rPr>
          <w:rFonts w:ascii="Arial" w:hAnsi="Arial" w:cs="Arial"/>
        </w:rPr>
        <w:t>cloison</w:t>
      </w:r>
      <w:proofErr w:type="spellEnd"/>
      <w:r w:rsidR="00165532">
        <w:rPr>
          <w:rFonts w:ascii="Arial" w:hAnsi="Arial" w:cs="Arial"/>
        </w:rPr>
        <w:t xml:space="preserve"> doublage…………………………………..</w:t>
      </w:r>
      <w:r w:rsidRPr="00165532">
        <w:rPr>
          <w:rFonts w:ascii="Arial" w:hAnsi="Arial" w:cs="Arial"/>
        </w:rPr>
        <w:tab/>
      </w:r>
      <w:proofErr w:type="gramStart"/>
      <w:r w:rsidRPr="00165532">
        <w:rPr>
          <w:rFonts w:ascii="Arial" w:hAnsi="Arial" w:cs="Arial"/>
        </w:rPr>
        <w:t>jaune</w:t>
      </w:r>
      <w:proofErr w:type="gramEnd"/>
      <w:r w:rsidRPr="00165532">
        <w:rPr>
          <w:rFonts w:ascii="Arial" w:hAnsi="Arial" w:cs="Arial"/>
        </w:rPr>
        <w:t xml:space="preserve"> 41…………………………….</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6A5191" w:rsidP="006A5191">
      <w:pPr>
        <w:spacing w:after="0" w:line="240" w:lineRule="auto"/>
        <w:rPr>
          <w:rFonts w:ascii="Arial" w:hAnsi="Arial" w:cs="Arial"/>
        </w:rPr>
      </w:pPr>
      <w:proofErr w:type="spellStart"/>
      <w:r w:rsidRPr="00165532">
        <w:rPr>
          <w:rFonts w:ascii="Arial" w:hAnsi="Arial" w:cs="Arial"/>
        </w:rPr>
        <w:t>BATI_cloison</w:t>
      </w:r>
      <w:proofErr w:type="spellEnd"/>
      <w:r w:rsidRPr="00165532">
        <w:rPr>
          <w:rFonts w:ascii="Arial" w:hAnsi="Arial" w:cs="Arial"/>
        </w:rPr>
        <w:t xml:space="preserve"> froid (chambre froide par exemple)…….</w:t>
      </w:r>
      <w:r w:rsidRPr="00165532">
        <w:rPr>
          <w:rFonts w:ascii="Arial" w:hAnsi="Arial" w:cs="Arial"/>
        </w:rPr>
        <w:tab/>
        <w:t>Vert………………………………….</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6A5191" w:rsidP="006A5191">
      <w:pPr>
        <w:spacing w:after="0" w:line="240" w:lineRule="auto"/>
        <w:rPr>
          <w:rFonts w:ascii="Arial" w:hAnsi="Arial" w:cs="Arial"/>
        </w:rPr>
      </w:pPr>
      <w:proofErr w:type="spellStart"/>
      <w:r w:rsidRPr="00165532">
        <w:rPr>
          <w:rFonts w:ascii="Arial" w:hAnsi="Arial" w:cs="Arial"/>
        </w:rPr>
        <w:t>BATI_cloison</w:t>
      </w:r>
      <w:proofErr w:type="spellEnd"/>
      <w:r w:rsidRPr="00165532">
        <w:rPr>
          <w:rFonts w:ascii="Arial" w:hAnsi="Arial" w:cs="Arial"/>
        </w:rPr>
        <w:t xml:space="preserve"> hachure……………………………………</w:t>
      </w:r>
      <w:r w:rsidRPr="00165532">
        <w:rPr>
          <w:rFonts w:ascii="Arial" w:hAnsi="Arial" w:cs="Arial"/>
        </w:rPr>
        <w:tab/>
        <w:t>voir légende…………………………</w:t>
      </w:r>
      <w:r w:rsidRPr="00165532">
        <w:rPr>
          <w:rFonts w:ascii="Arial" w:hAnsi="Arial" w:cs="Arial"/>
        </w:rPr>
        <w:tab/>
        <w:t>suivant hachure</w:t>
      </w:r>
    </w:p>
    <w:p w:rsidR="006A5191" w:rsidRPr="00165532" w:rsidRDefault="006A5191" w:rsidP="006A5191">
      <w:pPr>
        <w:spacing w:after="0"/>
        <w:rPr>
          <w:rFonts w:ascii="Arial" w:hAnsi="Arial" w:cs="Arial"/>
        </w:rPr>
      </w:pPr>
      <w:proofErr w:type="spellStart"/>
      <w:r w:rsidRPr="00165532">
        <w:rPr>
          <w:rFonts w:ascii="Arial" w:hAnsi="Arial" w:cs="Arial"/>
        </w:rPr>
        <w:t>BATI_cloison</w:t>
      </w:r>
      <w:proofErr w:type="spellEnd"/>
      <w:r w:rsidRPr="00165532">
        <w:rPr>
          <w:rFonts w:ascii="Arial" w:hAnsi="Arial" w:cs="Arial"/>
        </w:rPr>
        <w:t xml:space="preserve"> plomb…………………</w:t>
      </w:r>
      <w:r w:rsidR="00165532" w:rsidRPr="00165532">
        <w:rPr>
          <w:rFonts w:ascii="Arial" w:hAnsi="Arial" w:cs="Arial"/>
        </w:rPr>
        <w:t>………………</w:t>
      </w:r>
      <w:r w:rsidR="00165532">
        <w:rPr>
          <w:rFonts w:ascii="Arial" w:hAnsi="Arial" w:cs="Arial"/>
        </w:rPr>
        <w:t>……</w:t>
      </w:r>
      <w:r w:rsidRPr="00165532">
        <w:rPr>
          <w:rFonts w:ascii="Arial" w:hAnsi="Arial" w:cs="Arial"/>
        </w:rPr>
        <w:tab/>
        <w:t>vert…………………………………..</w:t>
      </w:r>
      <w:r w:rsidRPr="00165532">
        <w:rPr>
          <w:rFonts w:ascii="Arial" w:hAnsi="Arial" w:cs="Arial"/>
        </w:rPr>
        <w:tab/>
      </w:r>
      <w:proofErr w:type="gramStart"/>
      <w:r w:rsidRPr="00165532">
        <w:rPr>
          <w:rFonts w:ascii="Arial" w:hAnsi="Arial" w:cs="Arial"/>
        </w:rPr>
        <w:t>trait</w:t>
      </w:r>
      <w:proofErr w:type="gramEnd"/>
      <w:r w:rsidRPr="00165532">
        <w:rPr>
          <w:rFonts w:ascii="Arial" w:hAnsi="Arial" w:cs="Arial"/>
        </w:rPr>
        <w:t xml:space="preserve"> </w:t>
      </w:r>
      <w:proofErr w:type="spellStart"/>
      <w:r w:rsidRPr="00165532">
        <w:rPr>
          <w:rFonts w:ascii="Arial" w:hAnsi="Arial" w:cs="Arial"/>
        </w:rPr>
        <w:t>continuous</w:t>
      </w:r>
      <w:proofErr w:type="spellEnd"/>
    </w:p>
    <w:p w:rsidR="006A5191" w:rsidRPr="00165532" w:rsidRDefault="006A5191" w:rsidP="006A5191">
      <w:pPr>
        <w:spacing w:after="0"/>
        <w:rPr>
          <w:rFonts w:ascii="Arial" w:hAnsi="Arial" w:cs="Arial"/>
        </w:rPr>
      </w:pPr>
      <w:proofErr w:type="spellStart"/>
      <w:r w:rsidRPr="00165532">
        <w:rPr>
          <w:rFonts w:ascii="Arial" w:hAnsi="Arial" w:cs="Arial"/>
        </w:rPr>
        <w:t>BATI_cloison</w:t>
      </w:r>
      <w:proofErr w:type="spellEnd"/>
      <w:r w:rsidRPr="00165532">
        <w:rPr>
          <w:rFonts w:ascii="Arial" w:hAnsi="Arial" w:cs="Arial"/>
        </w:rPr>
        <w:t xml:space="preserve"> TXT </w:t>
      </w:r>
      <w:r w:rsidR="00165532" w:rsidRPr="00165532">
        <w:rPr>
          <w:rFonts w:ascii="Arial" w:hAnsi="Arial" w:cs="Arial"/>
        </w:rPr>
        <w:t>…………………………………</w:t>
      </w:r>
      <w:r w:rsidR="00165532">
        <w:rPr>
          <w:rFonts w:ascii="Arial" w:hAnsi="Arial" w:cs="Arial"/>
        </w:rPr>
        <w:t>……..</w:t>
      </w:r>
      <w:r w:rsidRPr="00165532">
        <w:rPr>
          <w:rFonts w:ascii="Arial" w:hAnsi="Arial" w:cs="Arial"/>
        </w:rPr>
        <w:tab/>
        <w:t>Noir………………………………….</w:t>
      </w:r>
      <w:r w:rsidRPr="00165532">
        <w:rPr>
          <w:rFonts w:ascii="Arial" w:hAnsi="Arial" w:cs="Arial"/>
        </w:rPr>
        <w:tab/>
        <w:t>texte</w:t>
      </w:r>
    </w:p>
    <w:p w:rsidR="006A5191" w:rsidRPr="00165532" w:rsidRDefault="006A5191" w:rsidP="006A5191">
      <w:pPr>
        <w:spacing w:after="0"/>
        <w:rPr>
          <w:rFonts w:ascii="Arial" w:hAnsi="Arial" w:cs="Arial"/>
        </w:rPr>
      </w:pPr>
      <w:proofErr w:type="spellStart"/>
      <w:r w:rsidRPr="00165532">
        <w:rPr>
          <w:rFonts w:ascii="Arial" w:hAnsi="Arial" w:cs="Arial"/>
        </w:rPr>
        <w:t>BATI_couv</w:t>
      </w:r>
      <w:r w:rsidR="00165532" w:rsidRPr="00165532">
        <w:rPr>
          <w:rFonts w:ascii="Arial" w:hAnsi="Arial" w:cs="Arial"/>
        </w:rPr>
        <w:t>erture</w:t>
      </w:r>
      <w:proofErr w:type="spellEnd"/>
      <w:r w:rsidR="00165532" w:rsidRPr="00165532">
        <w:rPr>
          <w:rFonts w:ascii="Arial" w:hAnsi="Arial" w:cs="Arial"/>
        </w:rPr>
        <w:t xml:space="preserve"> bardage…………………………</w:t>
      </w:r>
      <w:r w:rsidR="00165532">
        <w:rPr>
          <w:rFonts w:ascii="Arial" w:hAnsi="Arial" w:cs="Arial"/>
        </w:rPr>
        <w:t>…….</w:t>
      </w:r>
      <w:r w:rsidRPr="00165532">
        <w:rPr>
          <w:rFonts w:ascii="Arial" w:hAnsi="Arial" w:cs="Arial"/>
        </w:rPr>
        <w:tab/>
        <w:t>gris…………………………………..</w:t>
      </w:r>
      <w:r w:rsidRPr="00165532">
        <w:rPr>
          <w:rFonts w:ascii="Arial" w:hAnsi="Arial" w:cs="Arial"/>
        </w:rPr>
        <w:tab/>
      </w:r>
      <w:proofErr w:type="gramStart"/>
      <w:r w:rsidRPr="00165532">
        <w:rPr>
          <w:rFonts w:ascii="Arial" w:hAnsi="Arial" w:cs="Arial"/>
        </w:rPr>
        <w:t>trait</w:t>
      </w:r>
      <w:proofErr w:type="gramEnd"/>
      <w:r w:rsidRPr="00165532">
        <w:rPr>
          <w:rFonts w:ascii="Arial" w:hAnsi="Arial" w:cs="Arial"/>
        </w:rPr>
        <w:t xml:space="preserve"> </w:t>
      </w:r>
      <w:proofErr w:type="spellStart"/>
      <w:r w:rsidRPr="00165532">
        <w:rPr>
          <w:rFonts w:ascii="Arial" w:hAnsi="Arial" w:cs="Arial"/>
        </w:rPr>
        <w:t>continuous</w:t>
      </w:r>
      <w:proofErr w:type="spellEnd"/>
    </w:p>
    <w:p w:rsidR="006A5191" w:rsidRPr="00165532" w:rsidRDefault="006A5191" w:rsidP="006A5191">
      <w:pPr>
        <w:spacing w:after="0"/>
        <w:rPr>
          <w:rFonts w:ascii="Arial" w:hAnsi="Arial" w:cs="Arial"/>
        </w:rPr>
      </w:pPr>
      <w:proofErr w:type="spellStart"/>
      <w:r w:rsidRPr="00165532">
        <w:rPr>
          <w:rFonts w:ascii="Arial" w:hAnsi="Arial" w:cs="Arial"/>
        </w:rPr>
        <w:t>BATI_dalle</w:t>
      </w:r>
      <w:proofErr w:type="spellEnd"/>
      <w:r w:rsidRPr="00165532">
        <w:rPr>
          <w:rFonts w:ascii="Arial" w:hAnsi="Arial" w:cs="Arial"/>
        </w:rPr>
        <w:t>……………………………………………</w:t>
      </w:r>
      <w:r w:rsidR="00165532">
        <w:rPr>
          <w:rFonts w:ascii="Arial" w:hAnsi="Arial" w:cs="Arial"/>
        </w:rPr>
        <w:t>……</w:t>
      </w:r>
      <w:r w:rsidRPr="00165532">
        <w:rPr>
          <w:rFonts w:ascii="Arial" w:hAnsi="Arial" w:cs="Arial"/>
        </w:rPr>
        <w:tab/>
        <w:t>noir………………………………….</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6A5191" w:rsidP="006A5191">
      <w:pPr>
        <w:spacing w:after="0"/>
        <w:rPr>
          <w:rFonts w:ascii="Arial" w:hAnsi="Arial" w:cs="Arial"/>
        </w:rPr>
      </w:pPr>
      <w:r w:rsidRPr="00165532">
        <w:rPr>
          <w:rFonts w:ascii="Arial" w:hAnsi="Arial" w:cs="Arial"/>
        </w:rPr>
        <w:t>BATI_DEMOL (démolition)…………………………</w:t>
      </w:r>
      <w:r w:rsidR="00165532">
        <w:rPr>
          <w:rFonts w:ascii="Arial" w:hAnsi="Arial" w:cs="Arial"/>
        </w:rPr>
        <w:t>……</w:t>
      </w:r>
      <w:r w:rsidRPr="00165532">
        <w:rPr>
          <w:rFonts w:ascii="Arial" w:hAnsi="Arial" w:cs="Arial"/>
        </w:rPr>
        <w:tab/>
        <w:t>vert………………………………….</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6A5191" w:rsidP="006A5191">
      <w:pPr>
        <w:spacing w:after="0"/>
        <w:rPr>
          <w:rFonts w:ascii="Arial" w:hAnsi="Arial" w:cs="Arial"/>
        </w:rPr>
      </w:pPr>
      <w:r w:rsidRPr="00165532">
        <w:rPr>
          <w:rFonts w:ascii="Arial" w:hAnsi="Arial" w:cs="Arial"/>
        </w:rPr>
        <w:t>BATI_DET (détail)…………………………………</w:t>
      </w:r>
      <w:r w:rsidR="00165532">
        <w:rPr>
          <w:rFonts w:ascii="Arial" w:hAnsi="Arial" w:cs="Arial"/>
        </w:rPr>
        <w:t>……..</w:t>
      </w:r>
      <w:r w:rsidRPr="00165532">
        <w:rPr>
          <w:rFonts w:ascii="Arial" w:hAnsi="Arial" w:cs="Arial"/>
        </w:rPr>
        <w:tab/>
      </w:r>
      <w:proofErr w:type="gramStart"/>
      <w:r w:rsidRPr="00165532">
        <w:rPr>
          <w:rFonts w:ascii="Arial" w:hAnsi="Arial" w:cs="Arial"/>
        </w:rPr>
        <w:t>noir</w:t>
      </w:r>
      <w:proofErr w:type="gramEnd"/>
      <w:r w:rsidR="005A3775">
        <w:rPr>
          <w:rFonts w:ascii="Arial" w:hAnsi="Arial" w:cs="Arial"/>
        </w:rPr>
        <w:t>………………………………….</w:t>
      </w:r>
      <w:r w:rsidR="005A3775">
        <w:rPr>
          <w:rFonts w:ascii="Arial" w:hAnsi="Arial" w:cs="Arial"/>
        </w:rPr>
        <w:tab/>
      </w:r>
      <w:r w:rsidR="005A3775" w:rsidRPr="00165532">
        <w:rPr>
          <w:rFonts w:ascii="Arial" w:hAnsi="Arial" w:cs="Arial"/>
        </w:rPr>
        <w:t>texte</w:t>
      </w:r>
    </w:p>
    <w:p w:rsidR="006A5191" w:rsidRPr="00165532" w:rsidRDefault="006A5191" w:rsidP="006A5191">
      <w:pPr>
        <w:spacing w:after="0"/>
        <w:rPr>
          <w:rFonts w:ascii="Arial" w:hAnsi="Arial" w:cs="Arial"/>
        </w:rPr>
      </w:pPr>
      <w:r w:rsidRPr="00165532">
        <w:rPr>
          <w:rFonts w:ascii="Arial" w:hAnsi="Arial" w:cs="Arial"/>
        </w:rPr>
        <w:t>BATI_EXT (</w:t>
      </w:r>
      <w:proofErr w:type="gramStart"/>
      <w:r w:rsidRPr="00165532">
        <w:rPr>
          <w:rFonts w:ascii="Arial" w:hAnsi="Arial" w:cs="Arial"/>
        </w:rPr>
        <w:t>extérieur )</w:t>
      </w:r>
      <w:proofErr w:type="gramEnd"/>
      <w:r w:rsidRPr="00165532">
        <w:rPr>
          <w:rFonts w:ascii="Arial" w:hAnsi="Arial" w:cs="Arial"/>
        </w:rPr>
        <w:t>……………………………</w:t>
      </w:r>
      <w:r w:rsidR="00165532">
        <w:rPr>
          <w:rFonts w:ascii="Arial" w:hAnsi="Arial" w:cs="Arial"/>
        </w:rPr>
        <w:t>………</w:t>
      </w:r>
      <w:r w:rsidR="005A3775">
        <w:rPr>
          <w:rFonts w:ascii="Arial" w:hAnsi="Arial" w:cs="Arial"/>
        </w:rPr>
        <w:tab/>
        <w:t>gris………………………………….</w:t>
      </w:r>
      <w:r w:rsidR="005A3775">
        <w:rPr>
          <w:rFonts w:ascii="Arial" w:hAnsi="Arial" w:cs="Arial"/>
        </w:rPr>
        <w:tab/>
      </w:r>
      <w:r w:rsidRPr="00165532">
        <w:rPr>
          <w:rFonts w:ascii="Arial" w:hAnsi="Arial" w:cs="Arial"/>
        </w:rPr>
        <w:t xml:space="preserve">trait </w:t>
      </w:r>
      <w:proofErr w:type="spellStart"/>
      <w:r w:rsidRPr="00165532">
        <w:rPr>
          <w:rFonts w:ascii="Arial" w:hAnsi="Arial" w:cs="Arial"/>
        </w:rPr>
        <w:t>continuous</w:t>
      </w:r>
      <w:proofErr w:type="spellEnd"/>
    </w:p>
    <w:p w:rsidR="009A64DA" w:rsidRDefault="009A64DA" w:rsidP="006A5191">
      <w:pPr>
        <w:spacing w:after="0"/>
        <w:rPr>
          <w:rFonts w:ascii="Arial" w:hAnsi="Arial" w:cs="Arial"/>
        </w:rPr>
      </w:pPr>
      <w:r>
        <w:rPr>
          <w:rFonts w:ascii="Arial" w:hAnsi="Arial" w:cs="Arial"/>
        </w:rPr>
        <w:t>BATI_EXT TXT……………………………………………</w:t>
      </w:r>
      <w:r>
        <w:rPr>
          <w:rFonts w:ascii="Arial" w:hAnsi="Arial" w:cs="Arial"/>
        </w:rPr>
        <w:tab/>
        <w:t>gris………………………………….</w:t>
      </w:r>
      <w:r w:rsidR="005A3775">
        <w:rPr>
          <w:rFonts w:ascii="Arial" w:hAnsi="Arial" w:cs="Arial"/>
        </w:rPr>
        <w:tab/>
      </w:r>
      <w:r w:rsidR="005A3775" w:rsidRPr="00165532">
        <w:rPr>
          <w:rFonts w:ascii="Arial" w:hAnsi="Arial" w:cs="Arial"/>
        </w:rPr>
        <w:t>texte</w:t>
      </w:r>
    </w:p>
    <w:p w:rsidR="006A5191" w:rsidRPr="00165532" w:rsidRDefault="006A5191" w:rsidP="006A5191">
      <w:pPr>
        <w:spacing w:after="0"/>
        <w:rPr>
          <w:rFonts w:ascii="Arial" w:hAnsi="Arial" w:cs="Arial"/>
        </w:rPr>
      </w:pPr>
      <w:proofErr w:type="spellStart"/>
      <w:r w:rsidRPr="00165532">
        <w:rPr>
          <w:rFonts w:ascii="Arial" w:hAnsi="Arial" w:cs="Arial"/>
        </w:rPr>
        <w:t>BATI_fondation</w:t>
      </w:r>
      <w:proofErr w:type="spellEnd"/>
      <w:r w:rsidRPr="00165532">
        <w:rPr>
          <w:rFonts w:ascii="Arial" w:hAnsi="Arial" w:cs="Arial"/>
        </w:rPr>
        <w:t>……………………………………</w:t>
      </w:r>
      <w:r w:rsidR="00165532">
        <w:rPr>
          <w:rFonts w:ascii="Arial" w:hAnsi="Arial" w:cs="Arial"/>
        </w:rPr>
        <w:t>………</w:t>
      </w:r>
      <w:r w:rsidRPr="00165532">
        <w:rPr>
          <w:rFonts w:ascii="Arial" w:hAnsi="Arial" w:cs="Arial"/>
        </w:rPr>
        <w:tab/>
        <w:t>orange………………………………</w:t>
      </w:r>
      <w:r w:rsidRPr="00165532">
        <w:rPr>
          <w:rFonts w:ascii="Arial" w:hAnsi="Arial" w:cs="Arial"/>
        </w:rPr>
        <w:tab/>
        <w:t xml:space="preserve">trait </w:t>
      </w:r>
      <w:proofErr w:type="spellStart"/>
      <w:r w:rsidRPr="00165532">
        <w:rPr>
          <w:rFonts w:ascii="Arial" w:hAnsi="Arial" w:cs="Arial"/>
        </w:rPr>
        <w:t>continuous</w:t>
      </w:r>
      <w:proofErr w:type="spellEnd"/>
    </w:p>
    <w:p w:rsidR="006A5191" w:rsidRPr="00165532" w:rsidRDefault="00E510A7" w:rsidP="006A5191">
      <w:pPr>
        <w:spacing w:after="0"/>
        <w:rPr>
          <w:rFonts w:ascii="Arial" w:hAnsi="Arial" w:cs="Arial"/>
        </w:rPr>
      </w:pPr>
      <w:r>
        <w:rPr>
          <w:rFonts w:ascii="Arial" w:hAnsi="Arial" w:cs="Arial"/>
          <w:noProof/>
        </w:rPr>
        <w:pict>
          <v:shape id="_x0000_s1033" type="#_x0000_t32" style="position:absolute;margin-left:454.5pt;margin-top:-6.75pt;width:0;height:531.75pt;z-index:251666432" o:connectortype="straight" strokecolor="#548dd4" strokeweight="3pt">
            <v:shadow type="perspective" color="#243f60" opacity=".5" offset="1pt" offset2="-1pt"/>
          </v:shape>
        </w:pict>
      </w:r>
      <w:r>
        <w:rPr>
          <w:rFonts w:ascii="Arial" w:hAnsi="Arial" w:cs="Arial"/>
          <w:noProof/>
        </w:rPr>
        <w:pict>
          <v:shape id="_x0000_s1032" type="#_x0000_t32" style="position:absolute;margin-left:273pt;margin-top:-6.75pt;width:0;height:531.75pt;z-index:251665408" o:connectortype="straight" strokecolor="#548dd4" strokeweight="3pt"/>
        </w:pict>
      </w:r>
      <w:proofErr w:type="spellStart"/>
      <w:r w:rsidR="006A5191" w:rsidRPr="00165532">
        <w:rPr>
          <w:rFonts w:ascii="Arial" w:hAnsi="Arial" w:cs="Arial"/>
        </w:rPr>
        <w:t>BATI_gaine</w:t>
      </w:r>
      <w:proofErr w:type="spellEnd"/>
      <w:r w:rsidR="006A5191" w:rsidRPr="00165532">
        <w:rPr>
          <w:rFonts w:ascii="Arial" w:hAnsi="Arial" w:cs="Arial"/>
        </w:rPr>
        <w:t>…………………………………………</w:t>
      </w:r>
      <w:r w:rsidR="00165532">
        <w:rPr>
          <w:rFonts w:ascii="Arial" w:hAnsi="Arial" w:cs="Arial"/>
        </w:rPr>
        <w:t>……..</w:t>
      </w:r>
      <w:r w:rsidR="006A5191" w:rsidRPr="00165532">
        <w:rPr>
          <w:rFonts w:ascii="Arial" w:hAnsi="Arial" w:cs="Arial"/>
        </w:rPr>
        <w:tab/>
      </w:r>
      <w:proofErr w:type="gramStart"/>
      <w:r w:rsidR="006A5191" w:rsidRPr="00165532">
        <w:rPr>
          <w:rFonts w:ascii="Arial" w:hAnsi="Arial" w:cs="Arial"/>
        </w:rPr>
        <w:t>noir</w:t>
      </w:r>
      <w:proofErr w:type="gramEnd"/>
      <w:r w:rsidR="006A5191" w:rsidRPr="00165532">
        <w:rPr>
          <w:rFonts w:ascii="Arial" w:hAnsi="Arial" w:cs="Arial"/>
        </w:rPr>
        <w:t>………………………………….</w:t>
      </w:r>
    </w:p>
    <w:p w:rsidR="006A5191" w:rsidRPr="00165532" w:rsidRDefault="006A5191" w:rsidP="006A5191">
      <w:pPr>
        <w:spacing w:after="0"/>
        <w:rPr>
          <w:rFonts w:ascii="Arial" w:hAnsi="Arial" w:cs="Arial"/>
        </w:rPr>
      </w:pPr>
      <w:proofErr w:type="spellStart"/>
      <w:r w:rsidRPr="00165532">
        <w:rPr>
          <w:rFonts w:ascii="Arial" w:hAnsi="Arial" w:cs="Arial"/>
        </w:rPr>
        <w:t>BATI_grillage</w:t>
      </w:r>
      <w:proofErr w:type="spellEnd"/>
      <w:r w:rsidRPr="00165532">
        <w:rPr>
          <w:rFonts w:ascii="Arial" w:hAnsi="Arial" w:cs="Arial"/>
        </w:rPr>
        <w:t xml:space="preserve"> ………………………………………</w:t>
      </w:r>
      <w:r w:rsidR="00165532">
        <w:rPr>
          <w:rFonts w:ascii="Arial" w:hAnsi="Arial" w:cs="Arial"/>
        </w:rPr>
        <w:t>…….</w:t>
      </w:r>
      <w:r w:rsidR="00ED4A2E">
        <w:rPr>
          <w:rFonts w:ascii="Arial" w:hAnsi="Arial" w:cs="Arial"/>
        </w:rPr>
        <w:tab/>
        <w:t>gris 252</w:t>
      </w:r>
    </w:p>
    <w:p w:rsidR="006A5191" w:rsidRDefault="006A5191" w:rsidP="006A5191">
      <w:pPr>
        <w:spacing w:after="0"/>
        <w:rPr>
          <w:rFonts w:ascii="Arial" w:hAnsi="Arial" w:cs="Arial"/>
        </w:rPr>
      </w:pPr>
      <w:proofErr w:type="spellStart"/>
      <w:r>
        <w:rPr>
          <w:rFonts w:ascii="Arial" w:hAnsi="Arial" w:cs="Arial"/>
        </w:rPr>
        <w:t>BATI_hachu</w:t>
      </w:r>
      <w:r w:rsidR="00ED4A2E">
        <w:rPr>
          <w:rFonts w:ascii="Arial" w:hAnsi="Arial" w:cs="Arial"/>
        </w:rPr>
        <w:t>re</w:t>
      </w:r>
      <w:proofErr w:type="spellEnd"/>
      <w:r w:rsidR="00ED4A2E">
        <w:rPr>
          <w:rFonts w:ascii="Arial" w:hAnsi="Arial" w:cs="Arial"/>
        </w:rPr>
        <w:t xml:space="preserve"> bâtiment………………………………….</w:t>
      </w:r>
      <w:r w:rsidR="00ED4A2E">
        <w:rPr>
          <w:rFonts w:ascii="Arial" w:hAnsi="Arial" w:cs="Arial"/>
        </w:rPr>
        <w:tab/>
        <w:t>gris 252</w:t>
      </w:r>
    </w:p>
    <w:p w:rsidR="006A5191" w:rsidRDefault="006A5191" w:rsidP="006A5191">
      <w:pPr>
        <w:spacing w:after="0"/>
        <w:rPr>
          <w:rFonts w:ascii="Arial" w:hAnsi="Arial" w:cs="Arial"/>
        </w:rPr>
      </w:pPr>
      <w:proofErr w:type="spellStart"/>
      <w:r>
        <w:rPr>
          <w:rFonts w:ascii="Arial" w:hAnsi="Arial" w:cs="Arial"/>
        </w:rPr>
        <w:t>BATI_isolation</w:t>
      </w:r>
      <w:proofErr w:type="spellEnd"/>
      <w:r>
        <w:rPr>
          <w:rFonts w:ascii="Arial" w:hAnsi="Arial" w:cs="Arial"/>
        </w:rPr>
        <w:t>…………………</w:t>
      </w:r>
      <w:r w:rsidR="00ED4A2E">
        <w:rPr>
          <w:rFonts w:ascii="Arial" w:hAnsi="Arial" w:cs="Arial"/>
        </w:rPr>
        <w:t>…………………………</w:t>
      </w:r>
      <w:r w:rsidR="00165532">
        <w:rPr>
          <w:rFonts w:ascii="Arial" w:hAnsi="Arial" w:cs="Arial"/>
        </w:rPr>
        <w:tab/>
        <w:t>g</w:t>
      </w:r>
      <w:r w:rsidR="00ED4A2E">
        <w:rPr>
          <w:rFonts w:ascii="Arial" w:hAnsi="Arial" w:cs="Arial"/>
        </w:rPr>
        <w:t>ris 252</w:t>
      </w:r>
      <w:r w:rsidR="00165532">
        <w:rPr>
          <w:rFonts w:ascii="Arial" w:hAnsi="Arial" w:cs="Arial"/>
        </w:rPr>
        <w:t>………………………</w:t>
      </w:r>
      <w:r w:rsidR="00ED4A2E">
        <w:rPr>
          <w:rFonts w:ascii="Arial" w:hAnsi="Arial" w:cs="Arial"/>
        </w:rPr>
        <w:t>…….</w:t>
      </w:r>
      <w:r w:rsidR="00ED4A2E">
        <w:rPr>
          <w:rFonts w:ascii="Arial" w:hAnsi="Arial" w:cs="Arial"/>
        </w:rPr>
        <w:tab/>
      </w:r>
      <w:r>
        <w:rPr>
          <w:rFonts w:ascii="Arial" w:hAnsi="Arial" w:cs="Arial"/>
        </w:rPr>
        <w:t>trait isolation</w:t>
      </w:r>
    </w:p>
    <w:p w:rsidR="006A5191" w:rsidRDefault="006A5191" w:rsidP="006A5191">
      <w:pPr>
        <w:spacing w:after="0"/>
        <w:rPr>
          <w:rFonts w:ascii="Arial" w:hAnsi="Arial" w:cs="Arial"/>
        </w:rPr>
      </w:pPr>
      <w:proofErr w:type="spellStart"/>
      <w:r>
        <w:rPr>
          <w:rFonts w:ascii="Arial" w:hAnsi="Arial" w:cs="Arial"/>
        </w:rPr>
        <w:t>BATI_joint</w:t>
      </w:r>
      <w:proofErr w:type="spellEnd"/>
      <w:r>
        <w:rPr>
          <w:rFonts w:ascii="Arial" w:hAnsi="Arial" w:cs="Arial"/>
        </w:rPr>
        <w:t xml:space="preserve"> </w:t>
      </w:r>
      <w:r w:rsidR="00ED4A2E">
        <w:rPr>
          <w:rFonts w:ascii="Arial" w:hAnsi="Arial" w:cs="Arial"/>
        </w:rPr>
        <w:t>dilatation………………………………………</w:t>
      </w:r>
      <w:r w:rsidR="00ED4A2E">
        <w:rPr>
          <w:rFonts w:ascii="Arial" w:hAnsi="Arial" w:cs="Arial"/>
        </w:rPr>
        <w:tab/>
        <w:t>gris 252</w:t>
      </w:r>
    </w:p>
    <w:p w:rsidR="00165532" w:rsidRDefault="00165532" w:rsidP="00165532">
      <w:pPr>
        <w:spacing w:after="0"/>
        <w:rPr>
          <w:rFonts w:ascii="Arial" w:hAnsi="Arial" w:cs="Arial"/>
        </w:rPr>
      </w:pPr>
      <w:proofErr w:type="spellStart"/>
      <w:r>
        <w:rPr>
          <w:rFonts w:ascii="Arial" w:hAnsi="Arial" w:cs="Arial"/>
        </w:rPr>
        <w:t>BATI_main</w:t>
      </w:r>
      <w:proofErr w:type="spellEnd"/>
      <w:r>
        <w:rPr>
          <w:rFonts w:ascii="Arial" w:hAnsi="Arial" w:cs="Arial"/>
        </w:rPr>
        <w:t xml:space="preserve"> courante (ga</w:t>
      </w:r>
      <w:r w:rsidR="00ED4A2E">
        <w:rPr>
          <w:rFonts w:ascii="Arial" w:hAnsi="Arial" w:cs="Arial"/>
        </w:rPr>
        <w:t>rde-corps)………………........</w:t>
      </w:r>
      <w:r w:rsidR="00ED4A2E">
        <w:rPr>
          <w:rFonts w:ascii="Arial" w:hAnsi="Arial" w:cs="Arial"/>
        </w:rPr>
        <w:tab/>
        <w:t>Gris 252</w:t>
      </w:r>
      <w:r>
        <w:rPr>
          <w:rFonts w:ascii="Arial" w:hAnsi="Arial" w:cs="Arial"/>
        </w:rPr>
        <w:t>……………………………..</w:t>
      </w:r>
      <w:r>
        <w:rPr>
          <w:rFonts w:ascii="Arial" w:hAnsi="Arial" w:cs="Arial"/>
        </w:rPr>
        <w:tab/>
      </w:r>
      <w:proofErr w:type="gramStart"/>
      <w:r>
        <w:rPr>
          <w:rFonts w:ascii="Arial" w:hAnsi="Arial" w:cs="Arial"/>
        </w:rPr>
        <w:t>trait</w:t>
      </w:r>
      <w:proofErr w:type="gramEnd"/>
      <w:r>
        <w:rPr>
          <w:rFonts w:ascii="Arial" w:hAnsi="Arial" w:cs="Arial"/>
        </w:rPr>
        <w:t xml:space="preserve"> </w:t>
      </w:r>
      <w:proofErr w:type="spellStart"/>
      <w:r>
        <w:rPr>
          <w:rFonts w:ascii="Arial" w:hAnsi="Arial" w:cs="Arial"/>
        </w:rPr>
        <w:t>continuous</w:t>
      </w:r>
      <w:proofErr w:type="spellEnd"/>
    </w:p>
    <w:p w:rsidR="00165532" w:rsidRPr="00B56DAF" w:rsidRDefault="00165532" w:rsidP="00165532">
      <w:pPr>
        <w:spacing w:after="0"/>
        <w:rPr>
          <w:rFonts w:ascii="Arial" w:hAnsi="Arial" w:cs="Arial"/>
        </w:rPr>
      </w:pPr>
      <w:r w:rsidRPr="0085413A">
        <w:rPr>
          <w:rFonts w:ascii="Arial" w:hAnsi="Arial" w:cs="Arial"/>
        </w:rPr>
        <w:t>BATI_MEN EXT fenêtre………………………</w:t>
      </w:r>
      <w:r>
        <w:rPr>
          <w:rFonts w:ascii="Arial" w:hAnsi="Arial" w:cs="Arial"/>
        </w:rPr>
        <w:t>………….</w:t>
      </w:r>
      <w:r w:rsidRPr="0085413A">
        <w:rPr>
          <w:rFonts w:ascii="Arial" w:hAnsi="Arial" w:cs="Arial"/>
        </w:rPr>
        <w:tab/>
      </w:r>
      <w:r w:rsidRPr="00B56DAF">
        <w:rPr>
          <w:rFonts w:ascii="Arial" w:hAnsi="Arial" w:cs="Arial"/>
        </w:rPr>
        <w:t>Cyan</w:t>
      </w:r>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165532" w:rsidRPr="005626EB" w:rsidRDefault="00165532" w:rsidP="00165532">
      <w:pPr>
        <w:spacing w:after="0"/>
        <w:rPr>
          <w:rFonts w:ascii="Arial" w:hAnsi="Arial" w:cs="Arial"/>
        </w:rPr>
      </w:pPr>
      <w:r w:rsidRPr="005626EB">
        <w:rPr>
          <w:rFonts w:ascii="Arial" w:hAnsi="Arial" w:cs="Arial"/>
        </w:rPr>
        <w:t>BATI_MEN EXT fenêtre toit</w:t>
      </w:r>
      <w:r>
        <w:rPr>
          <w:rFonts w:ascii="Arial" w:hAnsi="Arial" w:cs="Arial"/>
        </w:rPr>
        <w:t>……………………………..</w:t>
      </w:r>
      <w:r>
        <w:rPr>
          <w:rFonts w:ascii="Arial" w:hAnsi="Arial" w:cs="Arial"/>
        </w:rPr>
        <w:tab/>
      </w:r>
      <w:proofErr w:type="gramStart"/>
      <w:r>
        <w:rPr>
          <w:rFonts w:ascii="Arial" w:hAnsi="Arial" w:cs="Arial"/>
        </w:rPr>
        <w:t>cyan</w:t>
      </w:r>
      <w:proofErr w:type="gramEnd"/>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5A3775" w:rsidRPr="005626EB" w:rsidRDefault="005A3775" w:rsidP="005A3775">
      <w:pPr>
        <w:spacing w:after="0"/>
        <w:rPr>
          <w:rFonts w:ascii="Arial" w:hAnsi="Arial" w:cs="Arial"/>
        </w:rPr>
      </w:pPr>
      <w:r w:rsidRPr="005A3775">
        <w:rPr>
          <w:rFonts w:ascii="Arial" w:hAnsi="Arial" w:cs="Arial"/>
          <w:lang w:val="en-US"/>
        </w:rPr>
        <w:t xml:space="preserve">BATI_MEN EXT </w:t>
      </w:r>
      <w:proofErr w:type="spellStart"/>
      <w:r w:rsidRPr="005A3775">
        <w:rPr>
          <w:rFonts w:ascii="Arial" w:hAnsi="Arial" w:cs="Arial"/>
          <w:lang w:val="en-US"/>
        </w:rPr>
        <w:t>fenêtre</w:t>
      </w:r>
      <w:proofErr w:type="spellEnd"/>
      <w:r w:rsidRPr="005A3775">
        <w:rPr>
          <w:rFonts w:ascii="Arial" w:hAnsi="Arial" w:cs="Arial"/>
          <w:lang w:val="en-US"/>
        </w:rPr>
        <w:t xml:space="preserve"> TXT……………………………</w:t>
      </w:r>
      <w:r w:rsidRPr="005A3775">
        <w:rPr>
          <w:rFonts w:ascii="Arial" w:hAnsi="Arial" w:cs="Arial"/>
          <w:lang w:val="en-US"/>
        </w:rPr>
        <w:tab/>
      </w:r>
      <w:r>
        <w:rPr>
          <w:rFonts w:ascii="Arial" w:hAnsi="Arial" w:cs="Arial"/>
        </w:rPr>
        <w:t>cyan………………………………….</w:t>
      </w:r>
      <w:r>
        <w:rPr>
          <w:rFonts w:ascii="Arial" w:hAnsi="Arial" w:cs="Arial"/>
        </w:rPr>
        <w:tab/>
        <w:t>texte</w:t>
      </w:r>
    </w:p>
    <w:p w:rsidR="00165532" w:rsidRPr="005626EB" w:rsidRDefault="00165532" w:rsidP="00165532">
      <w:pPr>
        <w:spacing w:after="0"/>
        <w:rPr>
          <w:rFonts w:ascii="Arial" w:hAnsi="Arial" w:cs="Arial"/>
        </w:rPr>
      </w:pPr>
      <w:r w:rsidRPr="005626EB">
        <w:rPr>
          <w:rFonts w:ascii="Arial" w:hAnsi="Arial" w:cs="Arial"/>
        </w:rPr>
        <w:t>BATI_MEN EXT porte</w:t>
      </w:r>
      <w:r>
        <w:rPr>
          <w:rFonts w:ascii="Arial" w:hAnsi="Arial" w:cs="Arial"/>
        </w:rPr>
        <w:t>…………………………………….</w:t>
      </w:r>
      <w:r>
        <w:rPr>
          <w:rFonts w:ascii="Arial" w:hAnsi="Arial" w:cs="Arial"/>
        </w:rPr>
        <w:tab/>
        <w:t>mauve 201………………………….</w:t>
      </w:r>
      <w:r>
        <w:rPr>
          <w:rFonts w:ascii="Arial" w:hAnsi="Arial" w:cs="Arial"/>
        </w:rPr>
        <w:tab/>
        <w:t xml:space="preserve">trait </w:t>
      </w:r>
      <w:proofErr w:type="spellStart"/>
      <w:r>
        <w:rPr>
          <w:rFonts w:ascii="Arial" w:hAnsi="Arial" w:cs="Arial"/>
        </w:rPr>
        <w:t>continuous</w:t>
      </w:r>
      <w:proofErr w:type="spellEnd"/>
    </w:p>
    <w:p w:rsidR="00165532" w:rsidRPr="00B70F47" w:rsidRDefault="00165532" w:rsidP="00165532">
      <w:pPr>
        <w:spacing w:after="0"/>
        <w:rPr>
          <w:rFonts w:ascii="Arial" w:hAnsi="Arial" w:cs="Arial"/>
        </w:rPr>
      </w:pPr>
      <w:r>
        <w:rPr>
          <w:rFonts w:ascii="Arial" w:hAnsi="Arial" w:cs="Arial"/>
        </w:rPr>
        <w:t>BATI_MEN INT porte…………………………………….</w:t>
      </w:r>
      <w:r>
        <w:rPr>
          <w:rFonts w:ascii="Arial" w:hAnsi="Arial" w:cs="Arial"/>
        </w:rPr>
        <w:tab/>
      </w:r>
      <w:r w:rsidRPr="00B70F47">
        <w:rPr>
          <w:rFonts w:ascii="Arial" w:hAnsi="Arial" w:cs="Arial"/>
        </w:rPr>
        <w:t>mauve 201</w:t>
      </w:r>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165532" w:rsidRPr="00D4188A" w:rsidRDefault="00165532" w:rsidP="00165532">
      <w:pPr>
        <w:spacing w:after="0"/>
        <w:rPr>
          <w:rFonts w:ascii="Arial" w:hAnsi="Arial" w:cs="Arial"/>
        </w:rPr>
      </w:pPr>
      <w:r w:rsidRPr="00D4188A">
        <w:rPr>
          <w:rFonts w:ascii="Arial" w:hAnsi="Arial" w:cs="Arial"/>
        </w:rPr>
        <w:t>BATI_MEN INT porte REP……………………</w:t>
      </w:r>
      <w:r>
        <w:rPr>
          <w:rFonts w:ascii="Arial" w:hAnsi="Arial" w:cs="Arial"/>
        </w:rPr>
        <w:t>…………</w:t>
      </w:r>
      <w:r w:rsidRPr="00D4188A">
        <w:rPr>
          <w:rFonts w:ascii="Arial" w:hAnsi="Arial" w:cs="Arial"/>
        </w:rPr>
        <w:tab/>
        <w:t>mauve 201</w:t>
      </w:r>
      <w:r>
        <w:rPr>
          <w:rFonts w:ascii="Arial" w:hAnsi="Arial" w:cs="Arial"/>
        </w:rPr>
        <w:t>………………………….</w:t>
      </w:r>
      <w:r>
        <w:rPr>
          <w:rFonts w:ascii="Arial" w:hAnsi="Arial" w:cs="Arial"/>
        </w:rPr>
        <w:tab/>
        <w:t>texte</w:t>
      </w:r>
      <w:r w:rsidRPr="00D4188A">
        <w:rPr>
          <w:rFonts w:ascii="Arial" w:hAnsi="Arial" w:cs="Arial"/>
        </w:rPr>
        <w:tab/>
      </w:r>
      <w:r w:rsidRPr="00D4188A">
        <w:rPr>
          <w:rFonts w:ascii="Arial" w:hAnsi="Arial" w:cs="Arial"/>
        </w:rPr>
        <w:tab/>
      </w:r>
      <w:r w:rsidRPr="00D4188A">
        <w:rPr>
          <w:rFonts w:ascii="Arial" w:hAnsi="Arial" w:cs="Arial"/>
        </w:rPr>
        <w:tab/>
      </w:r>
      <w:r w:rsidRPr="00D4188A">
        <w:rPr>
          <w:rFonts w:ascii="Arial" w:hAnsi="Arial" w:cs="Arial"/>
        </w:rPr>
        <w:tab/>
      </w:r>
    </w:p>
    <w:p w:rsidR="00165532" w:rsidRPr="00D4188A" w:rsidRDefault="00165532" w:rsidP="00165532">
      <w:pPr>
        <w:spacing w:after="0"/>
        <w:rPr>
          <w:rFonts w:ascii="Arial" w:hAnsi="Arial" w:cs="Arial"/>
        </w:rPr>
      </w:pPr>
      <w:r w:rsidRPr="00D4188A">
        <w:rPr>
          <w:rFonts w:ascii="Arial" w:hAnsi="Arial" w:cs="Arial"/>
        </w:rPr>
        <w:t>BATI_MEN INT vitrage ………………………</w:t>
      </w:r>
      <w:r>
        <w:rPr>
          <w:rFonts w:ascii="Arial" w:hAnsi="Arial" w:cs="Arial"/>
        </w:rPr>
        <w:t>………….</w:t>
      </w:r>
      <w:r w:rsidRPr="00D4188A">
        <w:rPr>
          <w:rFonts w:ascii="Arial" w:hAnsi="Arial" w:cs="Arial"/>
        </w:rPr>
        <w:tab/>
      </w:r>
      <w:r>
        <w:rPr>
          <w:rFonts w:ascii="Arial" w:hAnsi="Arial" w:cs="Arial"/>
        </w:rPr>
        <w:t>c</w:t>
      </w:r>
      <w:r w:rsidRPr="00D4188A">
        <w:rPr>
          <w:rFonts w:ascii="Arial" w:hAnsi="Arial" w:cs="Arial"/>
        </w:rPr>
        <w:t>yan</w:t>
      </w:r>
      <w:r>
        <w:rPr>
          <w:rFonts w:ascii="Arial" w:hAnsi="Arial" w:cs="Arial"/>
        </w:rPr>
        <w:t>………………………………..</w:t>
      </w:r>
      <w:r w:rsidRPr="00D4188A">
        <w:rPr>
          <w:rFonts w:ascii="Arial" w:hAnsi="Arial" w:cs="Arial"/>
        </w:rPr>
        <w:t xml:space="preserve"> </w:t>
      </w:r>
      <w:r>
        <w:rPr>
          <w:rFonts w:ascii="Arial" w:hAnsi="Arial" w:cs="Arial"/>
        </w:rPr>
        <w:tab/>
      </w:r>
      <w:proofErr w:type="gramStart"/>
      <w:r>
        <w:rPr>
          <w:rFonts w:ascii="Arial" w:hAnsi="Arial" w:cs="Arial"/>
        </w:rPr>
        <w:t>trait</w:t>
      </w:r>
      <w:proofErr w:type="gramEnd"/>
      <w:r>
        <w:rPr>
          <w:rFonts w:ascii="Arial" w:hAnsi="Arial" w:cs="Arial"/>
        </w:rPr>
        <w:t xml:space="preserve"> </w:t>
      </w:r>
      <w:proofErr w:type="spellStart"/>
      <w:r>
        <w:rPr>
          <w:rFonts w:ascii="Arial" w:hAnsi="Arial" w:cs="Arial"/>
        </w:rPr>
        <w:t>continuous</w:t>
      </w:r>
      <w:proofErr w:type="spellEnd"/>
    </w:p>
    <w:p w:rsidR="00165532" w:rsidRPr="00D4188A" w:rsidRDefault="00165532" w:rsidP="00165532">
      <w:pPr>
        <w:spacing w:after="0"/>
        <w:rPr>
          <w:rFonts w:ascii="Arial" w:hAnsi="Arial" w:cs="Arial"/>
        </w:rPr>
      </w:pPr>
      <w:r w:rsidRPr="00D4188A">
        <w:rPr>
          <w:rFonts w:ascii="Arial" w:hAnsi="Arial" w:cs="Arial"/>
        </w:rPr>
        <w:t>BATI_MEN INT vitrage TXT…………………</w:t>
      </w:r>
      <w:r>
        <w:rPr>
          <w:rFonts w:ascii="Arial" w:hAnsi="Arial" w:cs="Arial"/>
        </w:rPr>
        <w:t>………….</w:t>
      </w:r>
      <w:r w:rsidRPr="00D4188A">
        <w:rPr>
          <w:rFonts w:ascii="Arial" w:hAnsi="Arial" w:cs="Arial"/>
        </w:rPr>
        <w:tab/>
        <w:t>cyan</w:t>
      </w:r>
      <w:r>
        <w:rPr>
          <w:rFonts w:ascii="Arial" w:hAnsi="Arial" w:cs="Arial"/>
        </w:rPr>
        <w:t>…………………………………</w:t>
      </w:r>
      <w:r>
        <w:rPr>
          <w:rFonts w:ascii="Arial" w:hAnsi="Arial" w:cs="Arial"/>
        </w:rPr>
        <w:tab/>
        <w:t>texte</w:t>
      </w:r>
    </w:p>
    <w:p w:rsidR="00165532" w:rsidRPr="005626EB" w:rsidRDefault="00165532" w:rsidP="00165532">
      <w:pPr>
        <w:spacing w:after="0"/>
        <w:rPr>
          <w:rFonts w:ascii="Arial" w:hAnsi="Arial" w:cs="Arial"/>
        </w:rPr>
      </w:pPr>
      <w:proofErr w:type="spellStart"/>
      <w:r w:rsidRPr="005626EB">
        <w:rPr>
          <w:rFonts w:ascii="Arial" w:hAnsi="Arial" w:cs="Arial"/>
        </w:rPr>
        <w:t>BATI_mur</w:t>
      </w:r>
      <w:proofErr w:type="spellEnd"/>
      <w:r>
        <w:rPr>
          <w:rFonts w:ascii="Arial" w:hAnsi="Arial" w:cs="Arial"/>
        </w:rPr>
        <w:t>………………………………………………….</w:t>
      </w:r>
      <w:r>
        <w:rPr>
          <w:rFonts w:ascii="Arial" w:hAnsi="Arial" w:cs="Arial"/>
        </w:rPr>
        <w:tab/>
        <w:t>mauve 183…………………………</w:t>
      </w:r>
      <w:r>
        <w:rPr>
          <w:rFonts w:ascii="Arial" w:hAnsi="Arial" w:cs="Arial"/>
        </w:rPr>
        <w:tab/>
        <w:t xml:space="preserve">trait </w:t>
      </w:r>
      <w:proofErr w:type="spellStart"/>
      <w:r>
        <w:rPr>
          <w:rFonts w:ascii="Arial" w:hAnsi="Arial" w:cs="Arial"/>
        </w:rPr>
        <w:t>continuous</w:t>
      </w:r>
      <w:proofErr w:type="spellEnd"/>
    </w:p>
    <w:p w:rsidR="00FB142F" w:rsidRDefault="00FB142F" w:rsidP="00165532">
      <w:pPr>
        <w:spacing w:after="0"/>
        <w:rPr>
          <w:rFonts w:ascii="Arial" w:hAnsi="Arial" w:cs="Arial"/>
        </w:rPr>
      </w:pPr>
      <w:proofErr w:type="spellStart"/>
      <w:r>
        <w:rPr>
          <w:rFonts w:ascii="Arial" w:hAnsi="Arial" w:cs="Arial"/>
        </w:rPr>
        <w:t>BATI_mur</w:t>
      </w:r>
      <w:proofErr w:type="spellEnd"/>
      <w:r>
        <w:rPr>
          <w:rFonts w:ascii="Arial" w:hAnsi="Arial" w:cs="Arial"/>
        </w:rPr>
        <w:t xml:space="preserve"> EXT chu……………………………………….</w:t>
      </w:r>
      <w:r>
        <w:rPr>
          <w:rFonts w:ascii="Arial" w:hAnsi="Arial" w:cs="Arial"/>
        </w:rPr>
        <w:tab/>
        <w:t>noir</w:t>
      </w:r>
    </w:p>
    <w:p w:rsidR="00E00C4A" w:rsidRDefault="00E00C4A" w:rsidP="00165532">
      <w:pPr>
        <w:spacing w:after="0"/>
        <w:rPr>
          <w:rFonts w:ascii="Arial" w:hAnsi="Arial" w:cs="Arial"/>
        </w:rPr>
      </w:pPr>
      <w:proofErr w:type="spellStart"/>
      <w:r w:rsidRPr="005626EB">
        <w:rPr>
          <w:rFonts w:ascii="Arial" w:hAnsi="Arial" w:cs="Arial"/>
        </w:rPr>
        <w:t>BATI_mur</w:t>
      </w:r>
      <w:proofErr w:type="spellEnd"/>
      <w:r>
        <w:rPr>
          <w:rFonts w:ascii="Arial" w:hAnsi="Arial" w:cs="Arial"/>
        </w:rPr>
        <w:t xml:space="preserve"> hachure………………………………………</w:t>
      </w:r>
      <w:r>
        <w:rPr>
          <w:rFonts w:ascii="Arial" w:hAnsi="Arial" w:cs="Arial"/>
        </w:rPr>
        <w:tab/>
        <w:t>gris</w:t>
      </w:r>
    </w:p>
    <w:p w:rsidR="00165532" w:rsidRDefault="00165532" w:rsidP="00165532">
      <w:pPr>
        <w:spacing w:after="0"/>
        <w:rPr>
          <w:rFonts w:ascii="Arial" w:hAnsi="Arial" w:cs="Arial"/>
        </w:rPr>
      </w:pPr>
      <w:proofErr w:type="spellStart"/>
      <w:r w:rsidRPr="005626EB">
        <w:rPr>
          <w:rFonts w:ascii="Arial" w:hAnsi="Arial" w:cs="Arial"/>
        </w:rPr>
        <w:t>BATI_mur</w:t>
      </w:r>
      <w:proofErr w:type="spellEnd"/>
      <w:r w:rsidRPr="005626EB">
        <w:rPr>
          <w:rFonts w:ascii="Arial" w:hAnsi="Arial" w:cs="Arial"/>
        </w:rPr>
        <w:t xml:space="preserve"> soutèneme</w:t>
      </w:r>
      <w:r>
        <w:rPr>
          <w:rFonts w:ascii="Arial" w:hAnsi="Arial" w:cs="Arial"/>
        </w:rPr>
        <w:t>nt (y compris hachure)…………</w:t>
      </w:r>
      <w:r>
        <w:rPr>
          <w:rFonts w:ascii="Arial" w:hAnsi="Arial" w:cs="Arial"/>
        </w:rPr>
        <w:tab/>
        <w:t>mauve 183…………………………</w:t>
      </w:r>
      <w:r>
        <w:rPr>
          <w:rFonts w:ascii="Arial" w:hAnsi="Arial" w:cs="Arial"/>
        </w:rPr>
        <w:tab/>
        <w:t xml:space="preserve">trait </w:t>
      </w:r>
      <w:proofErr w:type="spellStart"/>
      <w:r>
        <w:rPr>
          <w:rFonts w:ascii="Arial" w:hAnsi="Arial" w:cs="Arial"/>
        </w:rPr>
        <w:t>continuous</w:t>
      </w:r>
      <w:proofErr w:type="spellEnd"/>
    </w:p>
    <w:p w:rsidR="00165532" w:rsidRDefault="00165532" w:rsidP="00165532">
      <w:pPr>
        <w:spacing w:after="0"/>
        <w:rPr>
          <w:rFonts w:ascii="Arial" w:hAnsi="Arial" w:cs="Arial"/>
        </w:rPr>
      </w:pPr>
      <w:r>
        <w:rPr>
          <w:rFonts w:ascii="Arial" w:hAnsi="Arial" w:cs="Arial"/>
        </w:rPr>
        <w:t>BATI_NIV (inf</w:t>
      </w:r>
      <w:r w:rsidR="004F2869">
        <w:rPr>
          <w:rFonts w:ascii="Arial" w:hAnsi="Arial" w:cs="Arial"/>
        </w:rPr>
        <w:t>érieur ou supérieur)……………………….</w:t>
      </w:r>
      <w:r w:rsidR="004F2869">
        <w:rPr>
          <w:rFonts w:ascii="Arial" w:hAnsi="Arial" w:cs="Arial"/>
        </w:rPr>
        <w:tab/>
        <w:t>n</w:t>
      </w:r>
      <w:r>
        <w:rPr>
          <w:rFonts w:ascii="Arial" w:hAnsi="Arial" w:cs="Arial"/>
        </w:rPr>
        <w:t>oir…………………………………</w:t>
      </w:r>
      <w:r>
        <w:rPr>
          <w:rFonts w:ascii="Arial" w:hAnsi="Arial" w:cs="Arial"/>
        </w:rPr>
        <w:tab/>
        <w:t>trait cache</w:t>
      </w:r>
    </w:p>
    <w:p w:rsidR="004F2869" w:rsidRDefault="004F2869" w:rsidP="00165532">
      <w:pPr>
        <w:spacing w:after="0"/>
        <w:rPr>
          <w:rFonts w:ascii="Arial" w:hAnsi="Arial" w:cs="Arial"/>
        </w:rPr>
      </w:pPr>
      <w:proofErr w:type="spellStart"/>
      <w:r>
        <w:rPr>
          <w:rFonts w:ascii="Arial" w:hAnsi="Arial" w:cs="Arial"/>
        </w:rPr>
        <w:t>BATI_plafond</w:t>
      </w:r>
      <w:proofErr w:type="spellEnd"/>
      <w:r>
        <w:rPr>
          <w:rFonts w:ascii="Arial" w:hAnsi="Arial" w:cs="Arial"/>
        </w:rPr>
        <w:t xml:space="preserve"> (délimitation)………………………………</w:t>
      </w:r>
      <w:r>
        <w:rPr>
          <w:rFonts w:ascii="Arial" w:hAnsi="Arial" w:cs="Arial"/>
        </w:rPr>
        <w:tab/>
        <w:t>gris 252…………………………….</w:t>
      </w:r>
      <w:r>
        <w:rPr>
          <w:rFonts w:ascii="Arial" w:hAnsi="Arial" w:cs="Arial"/>
        </w:rPr>
        <w:tab/>
        <w:t>trait cache</w:t>
      </w:r>
    </w:p>
    <w:p w:rsidR="00165532" w:rsidRPr="00F45B2D" w:rsidRDefault="00165532" w:rsidP="00165532">
      <w:pPr>
        <w:spacing w:after="0"/>
        <w:rPr>
          <w:rFonts w:ascii="Arial" w:hAnsi="Arial" w:cs="Arial"/>
        </w:rPr>
      </w:pPr>
      <w:proofErr w:type="spellStart"/>
      <w:r>
        <w:rPr>
          <w:rFonts w:ascii="Arial" w:hAnsi="Arial" w:cs="Arial"/>
        </w:rPr>
        <w:t>BATI</w:t>
      </w:r>
      <w:r w:rsidRPr="00F45B2D">
        <w:rPr>
          <w:rFonts w:ascii="Arial" w:hAnsi="Arial" w:cs="Arial"/>
        </w:rPr>
        <w:t>_plinthe</w:t>
      </w:r>
      <w:proofErr w:type="spellEnd"/>
      <w:r>
        <w:rPr>
          <w:rFonts w:ascii="Arial" w:hAnsi="Arial" w:cs="Arial"/>
        </w:rPr>
        <w:t>………………………………………………</w:t>
      </w:r>
      <w:r>
        <w:rPr>
          <w:rFonts w:ascii="Arial" w:hAnsi="Arial" w:cs="Arial"/>
        </w:rPr>
        <w:tab/>
        <w:t>noir…………………………………</w:t>
      </w:r>
      <w:r>
        <w:rPr>
          <w:rFonts w:ascii="Arial" w:hAnsi="Arial" w:cs="Arial"/>
        </w:rPr>
        <w:tab/>
        <w:t xml:space="preserve">trait </w:t>
      </w:r>
      <w:proofErr w:type="spellStart"/>
      <w:r>
        <w:rPr>
          <w:rFonts w:ascii="Arial" w:hAnsi="Arial" w:cs="Arial"/>
        </w:rPr>
        <w:t>continuous</w:t>
      </w:r>
      <w:proofErr w:type="spellEnd"/>
    </w:p>
    <w:p w:rsidR="00165532" w:rsidRPr="00F45B2D" w:rsidRDefault="00165532" w:rsidP="00165532">
      <w:pPr>
        <w:spacing w:after="0"/>
        <w:rPr>
          <w:rFonts w:ascii="Arial" w:hAnsi="Arial" w:cs="Arial"/>
        </w:rPr>
      </w:pPr>
      <w:proofErr w:type="spellStart"/>
      <w:r>
        <w:rPr>
          <w:rFonts w:ascii="Arial" w:hAnsi="Arial" w:cs="Arial"/>
        </w:rPr>
        <w:t>BATI</w:t>
      </w:r>
      <w:r w:rsidRPr="00F45B2D">
        <w:rPr>
          <w:rFonts w:ascii="Arial" w:hAnsi="Arial" w:cs="Arial"/>
        </w:rPr>
        <w:t>_poteau</w:t>
      </w:r>
      <w:proofErr w:type="spellEnd"/>
      <w:r>
        <w:rPr>
          <w:rFonts w:ascii="Arial" w:hAnsi="Arial" w:cs="Arial"/>
        </w:rPr>
        <w:t>………………………………………………</w:t>
      </w:r>
      <w:r>
        <w:rPr>
          <w:rFonts w:ascii="Arial" w:hAnsi="Arial" w:cs="Arial"/>
        </w:rPr>
        <w:tab/>
        <w:t>vert 74………………………………</w:t>
      </w:r>
      <w:r>
        <w:rPr>
          <w:rFonts w:ascii="Arial" w:hAnsi="Arial" w:cs="Arial"/>
        </w:rPr>
        <w:tab/>
        <w:t xml:space="preserve">trait </w:t>
      </w:r>
      <w:proofErr w:type="spellStart"/>
      <w:r>
        <w:rPr>
          <w:rFonts w:ascii="Arial" w:hAnsi="Arial" w:cs="Arial"/>
        </w:rPr>
        <w:t>continuous</w:t>
      </w:r>
      <w:proofErr w:type="spellEnd"/>
    </w:p>
    <w:p w:rsidR="00A06D64" w:rsidRDefault="00A06D64" w:rsidP="00165532">
      <w:pPr>
        <w:spacing w:after="0"/>
        <w:rPr>
          <w:rFonts w:ascii="Arial" w:hAnsi="Arial" w:cs="Arial"/>
        </w:rPr>
      </w:pPr>
      <w:proofErr w:type="spellStart"/>
      <w:r>
        <w:rPr>
          <w:rFonts w:ascii="Arial" w:hAnsi="Arial" w:cs="Arial"/>
        </w:rPr>
        <w:t>BATI</w:t>
      </w:r>
      <w:r w:rsidRPr="00F45B2D">
        <w:rPr>
          <w:rFonts w:ascii="Arial" w:hAnsi="Arial" w:cs="Arial"/>
        </w:rPr>
        <w:t>_poteau</w:t>
      </w:r>
      <w:proofErr w:type="spellEnd"/>
      <w:r>
        <w:rPr>
          <w:rFonts w:ascii="Arial" w:hAnsi="Arial" w:cs="Arial"/>
        </w:rPr>
        <w:t xml:space="preserve"> ……………………………………………..</w:t>
      </w:r>
      <w:r>
        <w:rPr>
          <w:rFonts w:ascii="Arial" w:hAnsi="Arial" w:cs="Arial"/>
        </w:rPr>
        <w:tab/>
      </w:r>
      <w:proofErr w:type="gramStart"/>
      <w:r>
        <w:rPr>
          <w:rFonts w:ascii="Arial" w:hAnsi="Arial" w:cs="Arial"/>
        </w:rPr>
        <w:t>gris</w:t>
      </w:r>
      <w:proofErr w:type="gramEnd"/>
      <w:r>
        <w:rPr>
          <w:rFonts w:ascii="Arial" w:hAnsi="Arial" w:cs="Arial"/>
        </w:rPr>
        <w:t>………………………………….</w:t>
      </w:r>
    </w:p>
    <w:p w:rsidR="00165532" w:rsidRDefault="00165532" w:rsidP="00165532">
      <w:pPr>
        <w:spacing w:after="0"/>
        <w:rPr>
          <w:rFonts w:ascii="Arial" w:hAnsi="Arial" w:cs="Arial"/>
        </w:rPr>
      </w:pPr>
      <w:proofErr w:type="spellStart"/>
      <w:r>
        <w:rPr>
          <w:rFonts w:ascii="Arial" w:hAnsi="Arial" w:cs="Arial"/>
        </w:rPr>
        <w:t>BATI_poutre</w:t>
      </w:r>
      <w:proofErr w:type="spellEnd"/>
      <w:r>
        <w:rPr>
          <w:rFonts w:ascii="Arial" w:hAnsi="Arial" w:cs="Arial"/>
        </w:rPr>
        <w:t>……………………………………………….</w:t>
      </w:r>
      <w:r>
        <w:rPr>
          <w:rFonts w:ascii="Arial" w:hAnsi="Arial" w:cs="Arial"/>
        </w:rPr>
        <w:tab/>
        <w:t>vert 74………………………………</w:t>
      </w:r>
      <w:r>
        <w:rPr>
          <w:rFonts w:ascii="Arial" w:hAnsi="Arial" w:cs="Arial"/>
        </w:rPr>
        <w:tab/>
        <w:t>trait cache</w:t>
      </w:r>
    </w:p>
    <w:p w:rsidR="00E00C4A" w:rsidRDefault="00E00C4A" w:rsidP="00165532">
      <w:pPr>
        <w:spacing w:after="0"/>
        <w:rPr>
          <w:rFonts w:ascii="Arial" w:hAnsi="Arial" w:cs="Arial"/>
        </w:rPr>
      </w:pPr>
      <w:proofErr w:type="spellStart"/>
      <w:r>
        <w:rPr>
          <w:rFonts w:ascii="Arial" w:hAnsi="Arial" w:cs="Arial"/>
        </w:rPr>
        <w:t>BATI_structure</w:t>
      </w:r>
      <w:proofErr w:type="spellEnd"/>
      <w:r>
        <w:rPr>
          <w:rFonts w:ascii="Arial" w:hAnsi="Arial" w:cs="Arial"/>
        </w:rPr>
        <w:t xml:space="preserve"> plancher…………………………………</w:t>
      </w:r>
      <w:r>
        <w:rPr>
          <w:rFonts w:ascii="Arial" w:hAnsi="Arial" w:cs="Arial"/>
        </w:rPr>
        <w:tab/>
        <w:t>gris</w:t>
      </w:r>
    </w:p>
    <w:p w:rsidR="00165532" w:rsidRDefault="00165532" w:rsidP="00165532">
      <w:pPr>
        <w:spacing w:after="0"/>
        <w:rPr>
          <w:rFonts w:ascii="Arial" w:hAnsi="Arial" w:cs="Arial"/>
        </w:rPr>
      </w:pPr>
      <w:proofErr w:type="spellStart"/>
      <w:r>
        <w:rPr>
          <w:rFonts w:ascii="Arial" w:hAnsi="Arial" w:cs="Arial"/>
        </w:rPr>
        <w:t>BATI_toit</w:t>
      </w:r>
      <w:proofErr w:type="spellEnd"/>
      <w:r>
        <w:rPr>
          <w:rFonts w:ascii="Arial" w:hAnsi="Arial" w:cs="Arial"/>
        </w:rPr>
        <w:t>…………………………………………………..</w:t>
      </w:r>
      <w:r>
        <w:rPr>
          <w:rFonts w:ascii="Arial" w:hAnsi="Arial" w:cs="Arial"/>
        </w:rPr>
        <w:tab/>
      </w:r>
      <w:proofErr w:type="gramStart"/>
      <w:r>
        <w:rPr>
          <w:rFonts w:ascii="Arial" w:hAnsi="Arial" w:cs="Arial"/>
        </w:rPr>
        <w:t>noir</w:t>
      </w:r>
      <w:proofErr w:type="gramEnd"/>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165532" w:rsidRDefault="00165532" w:rsidP="00165532">
      <w:pPr>
        <w:spacing w:after="0"/>
        <w:rPr>
          <w:rFonts w:ascii="Arial" w:hAnsi="Arial" w:cs="Arial"/>
        </w:rPr>
      </w:pPr>
      <w:r>
        <w:rPr>
          <w:rFonts w:ascii="Arial" w:hAnsi="Arial" w:cs="Arial"/>
        </w:rPr>
        <w:t>BATI_TXT…………………………………………………</w:t>
      </w:r>
      <w:r>
        <w:rPr>
          <w:rFonts w:ascii="Arial" w:hAnsi="Arial" w:cs="Arial"/>
        </w:rPr>
        <w:tab/>
      </w:r>
      <w:r w:rsidR="001661E0">
        <w:rPr>
          <w:rFonts w:ascii="Arial" w:hAnsi="Arial" w:cs="Arial"/>
        </w:rPr>
        <w:t>noir…….</w:t>
      </w:r>
      <w:r>
        <w:rPr>
          <w:rFonts w:ascii="Arial" w:hAnsi="Arial" w:cs="Arial"/>
        </w:rPr>
        <w:t>……………………………</w:t>
      </w:r>
      <w:r>
        <w:rPr>
          <w:rFonts w:ascii="Arial" w:hAnsi="Arial" w:cs="Arial"/>
        </w:rPr>
        <w:tab/>
        <w:t>texte</w:t>
      </w:r>
    </w:p>
    <w:p w:rsidR="00165532" w:rsidRDefault="00165532" w:rsidP="00165532">
      <w:pPr>
        <w:spacing w:after="0"/>
        <w:rPr>
          <w:rFonts w:ascii="Arial" w:hAnsi="Arial" w:cs="Arial"/>
        </w:rPr>
      </w:pPr>
      <w:proofErr w:type="spellStart"/>
      <w:r>
        <w:rPr>
          <w:rFonts w:ascii="Arial" w:hAnsi="Arial" w:cs="Arial"/>
        </w:rPr>
        <w:t>BATI_ville</w:t>
      </w:r>
      <w:proofErr w:type="spellEnd"/>
      <w:r>
        <w:rPr>
          <w:rFonts w:ascii="Arial" w:hAnsi="Arial" w:cs="Arial"/>
        </w:rPr>
        <w:t xml:space="preserve"> de Brest (sur masse)………………………..</w:t>
      </w:r>
      <w:r>
        <w:rPr>
          <w:rFonts w:ascii="Arial" w:hAnsi="Arial" w:cs="Arial"/>
        </w:rPr>
        <w:tab/>
      </w:r>
      <w:proofErr w:type="gramStart"/>
      <w:r>
        <w:rPr>
          <w:rFonts w:ascii="Arial" w:hAnsi="Arial" w:cs="Arial"/>
        </w:rPr>
        <w:t>gris</w:t>
      </w:r>
      <w:proofErr w:type="gramEnd"/>
      <w:r w:rsidR="004F2869">
        <w:rPr>
          <w:rFonts w:ascii="Arial" w:hAnsi="Arial" w:cs="Arial"/>
        </w:rPr>
        <w:t xml:space="preserve"> 252</w:t>
      </w:r>
    </w:p>
    <w:p w:rsidR="00165532" w:rsidRDefault="00165532" w:rsidP="00165532">
      <w:pPr>
        <w:spacing w:after="0"/>
        <w:rPr>
          <w:rFonts w:ascii="Arial" w:hAnsi="Arial" w:cs="Arial"/>
        </w:rPr>
      </w:pPr>
      <w:proofErr w:type="spellStart"/>
      <w:r>
        <w:rPr>
          <w:rFonts w:ascii="Arial" w:hAnsi="Arial" w:cs="Arial"/>
        </w:rPr>
        <w:t>BATI_volet</w:t>
      </w:r>
      <w:proofErr w:type="spellEnd"/>
      <w:r>
        <w:rPr>
          <w:rFonts w:ascii="Arial" w:hAnsi="Arial" w:cs="Arial"/>
        </w:rPr>
        <w:t xml:space="preserve"> (roulant persienne brise soleil à préciser </w:t>
      </w:r>
    </w:p>
    <w:p w:rsidR="00165532" w:rsidRDefault="00165532" w:rsidP="00165532">
      <w:pPr>
        <w:spacing w:after="0"/>
        <w:rPr>
          <w:rFonts w:ascii="Arial" w:hAnsi="Arial" w:cs="Arial"/>
        </w:rPr>
      </w:pPr>
      <w:r>
        <w:rPr>
          <w:rFonts w:ascii="Arial" w:hAnsi="Arial" w:cs="Arial"/>
        </w:rPr>
        <w:t xml:space="preserve">                    </w:t>
      </w:r>
      <w:proofErr w:type="gramStart"/>
      <w:r>
        <w:rPr>
          <w:rFonts w:ascii="Arial" w:hAnsi="Arial" w:cs="Arial"/>
        </w:rPr>
        <w:t>sur</w:t>
      </w:r>
      <w:proofErr w:type="gramEnd"/>
      <w:r>
        <w:rPr>
          <w:rFonts w:ascii="Arial" w:hAnsi="Arial" w:cs="Arial"/>
        </w:rPr>
        <w:t xml:space="preserve"> plan)……………………………………….</w:t>
      </w:r>
      <w:r>
        <w:rPr>
          <w:rFonts w:ascii="Arial" w:hAnsi="Arial" w:cs="Arial"/>
        </w:rPr>
        <w:tab/>
        <w:t>gris………………………………….</w:t>
      </w:r>
      <w:r>
        <w:rPr>
          <w:rFonts w:ascii="Arial" w:hAnsi="Arial" w:cs="Arial"/>
        </w:rPr>
        <w:tab/>
        <w:t>trait cache</w:t>
      </w:r>
    </w:p>
    <w:p w:rsidR="00165532" w:rsidRPr="00165532" w:rsidRDefault="00165532" w:rsidP="00165532">
      <w:pPr>
        <w:spacing w:after="0"/>
        <w:ind w:left="708"/>
        <w:rPr>
          <w:rFonts w:ascii="Arial" w:hAnsi="Arial" w:cs="Arial"/>
          <w:b/>
          <w:color w:val="FF0000"/>
          <w:szCs w:val="40"/>
        </w:rPr>
      </w:pPr>
    </w:p>
    <w:p w:rsidR="00165532" w:rsidRDefault="00165532" w:rsidP="00165532">
      <w:pPr>
        <w:spacing w:after="0"/>
        <w:rPr>
          <w:rFonts w:ascii="Arial" w:hAnsi="Arial" w:cs="Arial"/>
        </w:rPr>
      </w:pPr>
      <w:r w:rsidRPr="006B56EF">
        <w:rPr>
          <w:rFonts w:ascii="Arial" w:hAnsi="Arial" w:cs="Arial"/>
          <w:b/>
          <w:color w:val="FF0000"/>
        </w:rPr>
        <w:t>CH</w:t>
      </w:r>
      <w:r>
        <w:rPr>
          <w:rFonts w:ascii="Arial" w:hAnsi="Arial" w:cs="Arial"/>
          <w:b/>
          <w:color w:val="FF0000"/>
        </w:rPr>
        <w:t xml:space="preserve">_ </w:t>
      </w:r>
      <w:r w:rsidRPr="00200EA4">
        <w:rPr>
          <w:rFonts w:ascii="Arial" w:hAnsi="Arial" w:cs="Arial"/>
        </w:rPr>
        <w:t>(calques concernant les chutes EP EU EV)</w:t>
      </w:r>
    </w:p>
    <w:p w:rsidR="00165532" w:rsidRPr="00B363B4" w:rsidRDefault="00165532" w:rsidP="00165532">
      <w:pPr>
        <w:spacing w:after="0"/>
        <w:rPr>
          <w:rFonts w:ascii="Arial" w:hAnsi="Arial" w:cs="Arial"/>
        </w:rPr>
      </w:pPr>
      <w:proofErr w:type="spellStart"/>
      <w:r w:rsidRPr="00B363B4">
        <w:rPr>
          <w:rFonts w:ascii="Arial" w:hAnsi="Arial" w:cs="Arial"/>
        </w:rPr>
        <w:t>CH_divers</w:t>
      </w:r>
      <w:proofErr w:type="spellEnd"/>
      <w:r w:rsidRPr="00B363B4">
        <w:rPr>
          <w:rFonts w:ascii="Arial" w:hAnsi="Arial" w:cs="Arial"/>
        </w:rPr>
        <w:t>………………………………………………….</w:t>
      </w:r>
      <w:r w:rsidRPr="00B363B4">
        <w:rPr>
          <w:rFonts w:ascii="Arial" w:hAnsi="Arial" w:cs="Arial"/>
        </w:rPr>
        <w:tab/>
      </w:r>
      <w:r>
        <w:rPr>
          <w:rFonts w:ascii="Arial" w:hAnsi="Arial" w:cs="Arial"/>
        </w:rPr>
        <w:t>c</w:t>
      </w:r>
      <w:r w:rsidRPr="00B363B4">
        <w:rPr>
          <w:rFonts w:ascii="Arial" w:hAnsi="Arial" w:cs="Arial"/>
        </w:rPr>
        <w:t>yan</w:t>
      </w:r>
      <w:r>
        <w:rPr>
          <w:rFonts w:ascii="Arial" w:hAnsi="Arial" w:cs="Arial"/>
        </w:rPr>
        <w:t>………………………………..</w:t>
      </w:r>
      <w:r>
        <w:rPr>
          <w:rFonts w:ascii="Arial" w:hAnsi="Arial" w:cs="Arial"/>
        </w:rPr>
        <w:tab/>
      </w:r>
      <w:proofErr w:type="gramStart"/>
      <w:r>
        <w:rPr>
          <w:rFonts w:ascii="Arial" w:hAnsi="Arial" w:cs="Arial"/>
        </w:rPr>
        <w:t>trait</w:t>
      </w:r>
      <w:proofErr w:type="gramEnd"/>
      <w:r>
        <w:rPr>
          <w:rFonts w:ascii="Arial" w:hAnsi="Arial" w:cs="Arial"/>
        </w:rPr>
        <w:t xml:space="preserve"> </w:t>
      </w:r>
      <w:proofErr w:type="spellStart"/>
      <w:r>
        <w:rPr>
          <w:rFonts w:ascii="Arial" w:hAnsi="Arial" w:cs="Arial"/>
        </w:rPr>
        <w:t>continuous</w:t>
      </w:r>
      <w:proofErr w:type="spellEnd"/>
    </w:p>
    <w:p w:rsidR="00165532" w:rsidRPr="007A1F15" w:rsidRDefault="00165532" w:rsidP="00165532">
      <w:pPr>
        <w:spacing w:after="0"/>
        <w:rPr>
          <w:rFonts w:ascii="Arial" w:hAnsi="Arial" w:cs="Arial"/>
        </w:rPr>
      </w:pPr>
      <w:r w:rsidRPr="00B363B4">
        <w:rPr>
          <w:rFonts w:ascii="Arial" w:hAnsi="Arial" w:cs="Arial"/>
        </w:rPr>
        <w:t>CH_EC EF…………………………………………………</w:t>
      </w:r>
      <w:r w:rsidRPr="00B363B4">
        <w:rPr>
          <w:rFonts w:ascii="Arial" w:hAnsi="Arial" w:cs="Arial"/>
        </w:rPr>
        <w:tab/>
      </w:r>
      <w:r w:rsidR="008F5B83">
        <w:rPr>
          <w:rFonts w:ascii="Arial" w:hAnsi="Arial" w:cs="Arial"/>
        </w:rPr>
        <w:t>EC rouge EF bleu marine………..</w:t>
      </w:r>
      <w:r>
        <w:rPr>
          <w:rFonts w:ascii="Arial" w:hAnsi="Arial" w:cs="Arial"/>
        </w:rPr>
        <w:tab/>
      </w:r>
      <w:proofErr w:type="gramStart"/>
      <w:r>
        <w:rPr>
          <w:rFonts w:ascii="Arial" w:hAnsi="Arial" w:cs="Arial"/>
        </w:rPr>
        <w:t>trait</w:t>
      </w:r>
      <w:proofErr w:type="gramEnd"/>
      <w:r>
        <w:rPr>
          <w:rFonts w:ascii="Arial" w:hAnsi="Arial" w:cs="Arial"/>
        </w:rPr>
        <w:t xml:space="preserve"> </w:t>
      </w:r>
      <w:proofErr w:type="spellStart"/>
      <w:r>
        <w:rPr>
          <w:rFonts w:ascii="Arial" w:hAnsi="Arial" w:cs="Arial"/>
        </w:rPr>
        <w:t>continuous</w:t>
      </w:r>
      <w:proofErr w:type="spellEnd"/>
    </w:p>
    <w:p w:rsidR="00165532" w:rsidRPr="00FD7B71" w:rsidRDefault="00E510A7" w:rsidP="00165532">
      <w:pPr>
        <w:spacing w:after="0"/>
        <w:rPr>
          <w:rFonts w:ascii="Arial" w:hAnsi="Arial" w:cs="Arial"/>
        </w:rPr>
      </w:pPr>
      <w:r>
        <w:rPr>
          <w:rFonts w:ascii="Arial" w:hAnsi="Arial" w:cs="Arial"/>
          <w:noProof/>
          <w:lang w:eastAsia="fr-FR"/>
        </w:rPr>
        <w:pict>
          <v:shape id="_x0000_s1099" type="#_x0000_t32" style="position:absolute;margin-left:519.75pt;margin-top:-18.85pt;width:4.5pt;height:531.45pt;z-index:251720704" o:connectortype="straight" strokecolor="#548dd4" strokeweight="3pt"/>
        </w:pict>
      </w:r>
      <w:r>
        <w:rPr>
          <w:rFonts w:ascii="Arial" w:hAnsi="Arial" w:cs="Arial"/>
          <w:noProof/>
        </w:rPr>
        <w:pict>
          <v:shape id="_x0000_s1034" type="#_x0000_t32" style="position:absolute;margin-left:342pt;margin-top:-22.6pt;width:4.5pt;height:531.45pt;z-index:251668480" o:connectortype="straight" strokecolor="#548dd4" strokeweight="3pt"/>
        </w:pict>
      </w:r>
      <w:r w:rsidR="00165532">
        <w:rPr>
          <w:rFonts w:ascii="Arial" w:hAnsi="Arial" w:cs="Arial"/>
        </w:rPr>
        <w:t>CH_EP…………………………………………………</w:t>
      </w:r>
      <w:r w:rsidR="00220871">
        <w:rPr>
          <w:rFonts w:ascii="Arial" w:hAnsi="Arial" w:cs="Arial"/>
        </w:rPr>
        <w:t>………………</w:t>
      </w:r>
      <w:r w:rsidR="00165532">
        <w:rPr>
          <w:rFonts w:ascii="Arial" w:hAnsi="Arial" w:cs="Arial"/>
        </w:rPr>
        <w:t>…</w:t>
      </w:r>
      <w:r w:rsidR="00165532">
        <w:rPr>
          <w:rFonts w:ascii="Arial" w:hAnsi="Arial" w:cs="Arial"/>
        </w:rPr>
        <w:tab/>
        <w:t>mauve 203………………………..</w:t>
      </w:r>
      <w:r w:rsidR="00165532">
        <w:rPr>
          <w:rFonts w:ascii="Arial" w:hAnsi="Arial" w:cs="Arial"/>
        </w:rPr>
        <w:tab/>
      </w:r>
      <w:proofErr w:type="gramStart"/>
      <w:r w:rsidR="00165532">
        <w:rPr>
          <w:rFonts w:ascii="Arial" w:hAnsi="Arial" w:cs="Arial"/>
        </w:rPr>
        <w:t>trait</w:t>
      </w:r>
      <w:proofErr w:type="gramEnd"/>
      <w:r w:rsidR="00165532">
        <w:rPr>
          <w:rFonts w:ascii="Arial" w:hAnsi="Arial" w:cs="Arial"/>
        </w:rPr>
        <w:t xml:space="preserve"> </w:t>
      </w:r>
      <w:proofErr w:type="spellStart"/>
      <w:r w:rsidR="00165532">
        <w:rPr>
          <w:rFonts w:ascii="Arial" w:hAnsi="Arial" w:cs="Arial"/>
        </w:rPr>
        <w:t>continuous</w:t>
      </w:r>
      <w:proofErr w:type="spellEnd"/>
    </w:p>
    <w:p w:rsidR="00165532" w:rsidRDefault="00816CF7" w:rsidP="00165532">
      <w:pPr>
        <w:spacing w:after="0"/>
        <w:rPr>
          <w:rFonts w:ascii="Arial" w:hAnsi="Arial" w:cs="Arial"/>
        </w:rPr>
      </w:pPr>
      <w:r>
        <w:rPr>
          <w:rFonts w:ascii="Arial" w:hAnsi="Arial" w:cs="Arial"/>
        </w:rPr>
        <w:t>CH_EU …</w:t>
      </w:r>
      <w:proofErr w:type="gramStart"/>
      <w:r>
        <w:rPr>
          <w:rFonts w:ascii="Arial" w:hAnsi="Arial" w:cs="Arial"/>
        </w:rPr>
        <w:t>.………………………………………………</w:t>
      </w:r>
      <w:r w:rsidR="00220871">
        <w:rPr>
          <w:rFonts w:ascii="Arial" w:hAnsi="Arial" w:cs="Arial"/>
        </w:rPr>
        <w:t>…………….</w:t>
      </w:r>
      <w:r>
        <w:rPr>
          <w:rFonts w:ascii="Arial" w:hAnsi="Arial" w:cs="Arial"/>
        </w:rPr>
        <w:t>…</w:t>
      </w:r>
      <w:proofErr w:type="gramEnd"/>
      <w:r>
        <w:rPr>
          <w:rFonts w:ascii="Arial" w:hAnsi="Arial" w:cs="Arial"/>
        </w:rPr>
        <w:tab/>
        <w:t>vert 5</w:t>
      </w:r>
      <w:r w:rsidR="00165532">
        <w:rPr>
          <w:rFonts w:ascii="Arial" w:hAnsi="Arial" w:cs="Arial"/>
        </w:rPr>
        <w:t xml:space="preserve">2 </w:t>
      </w:r>
      <w:r>
        <w:rPr>
          <w:rFonts w:ascii="Arial" w:hAnsi="Arial" w:cs="Arial"/>
        </w:rPr>
        <w:t>………………….</w:t>
      </w:r>
      <w:r w:rsidR="00165532">
        <w:rPr>
          <w:rFonts w:ascii="Arial" w:hAnsi="Arial" w:cs="Arial"/>
        </w:rPr>
        <w:t>…………</w:t>
      </w:r>
      <w:r w:rsidR="00165532">
        <w:rPr>
          <w:rFonts w:ascii="Arial" w:hAnsi="Arial" w:cs="Arial"/>
        </w:rPr>
        <w:tab/>
        <w:t xml:space="preserve">trait </w:t>
      </w:r>
      <w:proofErr w:type="spellStart"/>
      <w:r w:rsidR="00165532">
        <w:rPr>
          <w:rFonts w:ascii="Arial" w:hAnsi="Arial" w:cs="Arial"/>
        </w:rPr>
        <w:t>continuous</w:t>
      </w:r>
      <w:proofErr w:type="spellEnd"/>
    </w:p>
    <w:p w:rsidR="00165532" w:rsidRPr="007A1F15" w:rsidRDefault="00165532" w:rsidP="00165532">
      <w:pPr>
        <w:spacing w:after="0"/>
        <w:rPr>
          <w:rFonts w:ascii="Arial" w:hAnsi="Arial" w:cs="Arial"/>
        </w:rPr>
      </w:pPr>
      <w:r w:rsidRPr="007A1F15">
        <w:rPr>
          <w:rFonts w:ascii="Arial" w:hAnsi="Arial" w:cs="Arial"/>
        </w:rPr>
        <w:t>CH_</w:t>
      </w:r>
      <w:r w:rsidR="00816CF7">
        <w:rPr>
          <w:rFonts w:ascii="Arial" w:hAnsi="Arial" w:cs="Arial"/>
        </w:rPr>
        <w:t xml:space="preserve">EV </w:t>
      </w:r>
      <w:proofErr w:type="gramStart"/>
      <w:r w:rsidR="00816CF7">
        <w:rPr>
          <w:rFonts w:ascii="Arial" w:hAnsi="Arial" w:cs="Arial"/>
        </w:rPr>
        <w:t>……….</w:t>
      </w:r>
      <w:r>
        <w:rPr>
          <w:rFonts w:ascii="Arial" w:hAnsi="Arial" w:cs="Arial"/>
        </w:rPr>
        <w:t>……………………………………………</w:t>
      </w:r>
      <w:r w:rsidR="00220871">
        <w:rPr>
          <w:rFonts w:ascii="Arial" w:hAnsi="Arial" w:cs="Arial"/>
        </w:rPr>
        <w:t>…………….</w:t>
      </w:r>
      <w:proofErr w:type="gramEnd"/>
      <w:r>
        <w:rPr>
          <w:rFonts w:ascii="Arial" w:hAnsi="Arial" w:cs="Arial"/>
        </w:rPr>
        <w:tab/>
      </w:r>
      <w:r w:rsidR="00816CF7">
        <w:rPr>
          <w:rFonts w:ascii="Arial" w:hAnsi="Arial" w:cs="Arial"/>
        </w:rPr>
        <w:t>marron 34…………………………</w:t>
      </w:r>
      <w:r>
        <w:rPr>
          <w:rFonts w:ascii="Arial" w:hAnsi="Arial" w:cs="Arial"/>
        </w:rPr>
        <w:tab/>
      </w:r>
      <w:r w:rsidR="00816CF7">
        <w:rPr>
          <w:rFonts w:ascii="Arial" w:hAnsi="Arial" w:cs="Arial"/>
        </w:rPr>
        <w:t xml:space="preserve">trait </w:t>
      </w:r>
      <w:proofErr w:type="spellStart"/>
      <w:r w:rsidR="00816CF7">
        <w:rPr>
          <w:rFonts w:ascii="Arial" w:hAnsi="Arial" w:cs="Arial"/>
        </w:rPr>
        <w:t>continuous</w:t>
      </w:r>
      <w:proofErr w:type="spellEnd"/>
    </w:p>
    <w:p w:rsidR="00795877" w:rsidRDefault="00795877" w:rsidP="00795877">
      <w:pPr>
        <w:spacing w:after="0"/>
        <w:rPr>
          <w:rFonts w:ascii="Arial" w:hAnsi="Arial" w:cs="Arial"/>
        </w:rPr>
      </w:pPr>
      <w:r>
        <w:rPr>
          <w:rFonts w:ascii="Arial" w:hAnsi="Arial" w:cs="Arial"/>
        </w:rPr>
        <w:t>CH_VENTIL (</w:t>
      </w:r>
      <w:proofErr w:type="spellStart"/>
      <w:r>
        <w:rPr>
          <w:rFonts w:ascii="Arial" w:hAnsi="Arial" w:cs="Arial"/>
        </w:rPr>
        <w:t>ventil</w:t>
      </w:r>
      <w:proofErr w:type="spellEnd"/>
      <w:r>
        <w:rPr>
          <w:rFonts w:ascii="Arial" w:hAnsi="Arial" w:cs="Arial"/>
        </w:rPr>
        <w:t xml:space="preserve"> de chute EU EV…)………………</w:t>
      </w:r>
      <w:r w:rsidR="00220871">
        <w:rPr>
          <w:rFonts w:ascii="Arial" w:hAnsi="Arial" w:cs="Arial"/>
        </w:rPr>
        <w:t>……………</w:t>
      </w:r>
      <w:r>
        <w:rPr>
          <w:rFonts w:ascii="Arial" w:hAnsi="Arial" w:cs="Arial"/>
        </w:rPr>
        <w:t>…</w:t>
      </w:r>
      <w:r>
        <w:rPr>
          <w:rFonts w:ascii="Arial" w:hAnsi="Arial" w:cs="Arial"/>
        </w:rPr>
        <w:tab/>
        <w:t>cyan………………………………..</w:t>
      </w:r>
      <w:r>
        <w:rPr>
          <w:rFonts w:ascii="Arial" w:hAnsi="Arial" w:cs="Arial"/>
        </w:rPr>
        <w:tab/>
      </w:r>
      <w:proofErr w:type="gramStart"/>
      <w:r>
        <w:rPr>
          <w:rFonts w:ascii="Arial" w:hAnsi="Arial" w:cs="Arial"/>
        </w:rPr>
        <w:t>trait</w:t>
      </w:r>
      <w:proofErr w:type="gramEnd"/>
      <w:r>
        <w:rPr>
          <w:rFonts w:ascii="Arial" w:hAnsi="Arial" w:cs="Arial"/>
        </w:rPr>
        <w:t xml:space="preserve"> </w:t>
      </w:r>
      <w:proofErr w:type="spellStart"/>
      <w:r>
        <w:rPr>
          <w:rFonts w:ascii="Arial" w:hAnsi="Arial" w:cs="Arial"/>
        </w:rPr>
        <w:t>continuous</w:t>
      </w:r>
      <w:proofErr w:type="spellEnd"/>
    </w:p>
    <w:p w:rsidR="00165532" w:rsidRPr="00165532" w:rsidRDefault="00165532" w:rsidP="00165532">
      <w:pPr>
        <w:spacing w:after="0"/>
        <w:ind w:left="768"/>
        <w:rPr>
          <w:rFonts w:ascii="Arial" w:hAnsi="Arial" w:cs="Arial"/>
          <w:szCs w:val="40"/>
        </w:rPr>
      </w:pPr>
    </w:p>
    <w:p w:rsidR="00165532" w:rsidRPr="006B56EF" w:rsidRDefault="00165532" w:rsidP="00165532">
      <w:pPr>
        <w:spacing w:after="0"/>
        <w:rPr>
          <w:rFonts w:ascii="Arial" w:hAnsi="Arial" w:cs="Arial"/>
        </w:rPr>
      </w:pPr>
      <w:r w:rsidRPr="006B56EF">
        <w:rPr>
          <w:rFonts w:ascii="Arial" w:hAnsi="Arial" w:cs="Arial"/>
          <w:b/>
          <w:color w:val="FF0000"/>
        </w:rPr>
        <w:t>CHAUF_</w:t>
      </w:r>
      <w:r>
        <w:rPr>
          <w:rFonts w:ascii="Arial" w:hAnsi="Arial" w:cs="Arial"/>
          <w:b/>
          <w:color w:val="FF0000"/>
        </w:rPr>
        <w:t xml:space="preserve"> </w:t>
      </w:r>
      <w:r w:rsidRPr="006B56EF">
        <w:rPr>
          <w:rFonts w:ascii="Arial" w:hAnsi="Arial" w:cs="Arial"/>
        </w:rPr>
        <w:t>(</w:t>
      </w:r>
      <w:r>
        <w:rPr>
          <w:rFonts w:ascii="Arial" w:hAnsi="Arial" w:cs="Arial"/>
        </w:rPr>
        <w:t>Tous les calques concernant le chauffage)</w:t>
      </w:r>
    </w:p>
    <w:p w:rsidR="00165532" w:rsidRDefault="00F668BA" w:rsidP="00165532">
      <w:pPr>
        <w:spacing w:after="0"/>
        <w:rPr>
          <w:rFonts w:ascii="Arial" w:hAnsi="Arial" w:cs="Arial"/>
        </w:rPr>
      </w:pPr>
      <w:proofErr w:type="spellStart"/>
      <w:r>
        <w:rPr>
          <w:rFonts w:ascii="Arial" w:hAnsi="Arial" w:cs="Arial"/>
        </w:rPr>
        <w:t>CHAUF_radiateur</w:t>
      </w:r>
      <w:proofErr w:type="spellEnd"/>
      <w:r>
        <w:rPr>
          <w:rFonts w:ascii="Arial" w:hAnsi="Arial" w:cs="Arial"/>
        </w:rPr>
        <w:t xml:space="preserve"> </w:t>
      </w:r>
      <w:r w:rsidR="00165532">
        <w:rPr>
          <w:rFonts w:ascii="Arial" w:hAnsi="Arial" w:cs="Arial"/>
        </w:rPr>
        <w:t>(y compris descentes)…</w:t>
      </w:r>
      <w:r w:rsidR="005941DD">
        <w:rPr>
          <w:rFonts w:ascii="Arial" w:hAnsi="Arial" w:cs="Arial"/>
        </w:rPr>
        <w:t>………</w:t>
      </w:r>
      <w:r>
        <w:rPr>
          <w:rFonts w:ascii="Arial" w:hAnsi="Arial" w:cs="Arial"/>
        </w:rPr>
        <w:t>…</w:t>
      </w:r>
      <w:r w:rsidR="00220871">
        <w:rPr>
          <w:rFonts w:ascii="Arial" w:hAnsi="Arial" w:cs="Arial"/>
        </w:rPr>
        <w:t>……………</w:t>
      </w:r>
      <w:r>
        <w:rPr>
          <w:rFonts w:ascii="Arial" w:hAnsi="Arial" w:cs="Arial"/>
        </w:rPr>
        <w:t>…</w:t>
      </w:r>
      <w:r w:rsidR="005941DD">
        <w:rPr>
          <w:rFonts w:ascii="Arial" w:hAnsi="Arial" w:cs="Arial"/>
        </w:rPr>
        <w:tab/>
        <w:t>bleu 150……………………………</w:t>
      </w:r>
      <w:r w:rsidR="00165532">
        <w:rPr>
          <w:rFonts w:ascii="Arial" w:hAnsi="Arial" w:cs="Arial"/>
        </w:rPr>
        <w:t>.</w:t>
      </w:r>
      <w:r w:rsidR="00165532">
        <w:rPr>
          <w:rFonts w:ascii="Arial" w:hAnsi="Arial" w:cs="Arial"/>
        </w:rPr>
        <w:tab/>
        <w:t xml:space="preserve">trait </w:t>
      </w:r>
      <w:proofErr w:type="spellStart"/>
      <w:r w:rsidR="00165532">
        <w:rPr>
          <w:rFonts w:ascii="Arial" w:hAnsi="Arial" w:cs="Arial"/>
        </w:rPr>
        <w:t>continuous</w:t>
      </w:r>
      <w:proofErr w:type="spellEnd"/>
    </w:p>
    <w:p w:rsidR="00165532" w:rsidRDefault="00165532" w:rsidP="00165532">
      <w:pPr>
        <w:spacing w:after="0"/>
        <w:rPr>
          <w:rFonts w:ascii="Arial" w:hAnsi="Arial" w:cs="Arial"/>
        </w:rPr>
      </w:pPr>
      <w:proofErr w:type="spellStart"/>
      <w:r>
        <w:rPr>
          <w:rFonts w:ascii="Arial" w:hAnsi="Arial" w:cs="Arial"/>
        </w:rPr>
        <w:t>CHAUF_radiateur</w:t>
      </w:r>
      <w:proofErr w:type="spellEnd"/>
      <w:r>
        <w:rPr>
          <w:rFonts w:ascii="Arial" w:hAnsi="Arial" w:cs="Arial"/>
        </w:rPr>
        <w:t xml:space="preserve"> TXT…………………………………</w:t>
      </w:r>
      <w:r w:rsidR="00220871">
        <w:rPr>
          <w:rFonts w:ascii="Arial" w:hAnsi="Arial" w:cs="Arial"/>
        </w:rPr>
        <w:t>……………...</w:t>
      </w:r>
      <w:r>
        <w:rPr>
          <w:rFonts w:ascii="Arial" w:hAnsi="Arial" w:cs="Arial"/>
        </w:rPr>
        <w:t>.</w:t>
      </w:r>
      <w:r>
        <w:rPr>
          <w:rFonts w:ascii="Arial" w:hAnsi="Arial" w:cs="Arial"/>
        </w:rPr>
        <w:tab/>
        <w:t>noir…………………………………..</w:t>
      </w:r>
      <w:r>
        <w:rPr>
          <w:rFonts w:ascii="Arial" w:hAnsi="Arial" w:cs="Arial"/>
        </w:rPr>
        <w:tab/>
      </w:r>
      <w:proofErr w:type="gramStart"/>
      <w:r>
        <w:rPr>
          <w:rFonts w:ascii="Arial" w:hAnsi="Arial" w:cs="Arial"/>
        </w:rPr>
        <w:t>texte</w:t>
      </w:r>
      <w:proofErr w:type="gramEnd"/>
    </w:p>
    <w:p w:rsidR="00165532" w:rsidRDefault="00165532" w:rsidP="00165532">
      <w:pPr>
        <w:rPr>
          <w:rFonts w:ascii="Arial" w:hAnsi="Arial" w:cs="Arial"/>
        </w:rPr>
      </w:pPr>
      <w:r>
        <w:rPr>
          <w:rFonts w:ascii="Arial" w:hAnsi="Arial" w:cs="Arial"/>
        </w:rPr>
        <w:t>CHAUF_DET (détail en écusson)………………………</w:t>
      </w:r>
      <w:r w:rsidR="00220871">
        <w:rPr>
          <w:rFonts w:ascii="Arial" w:hAnsi="Arial" w:cs="Arial"/>
        </w:rPr>
        <w:t>……………</w:t>
      </w:r>
      <w:r>
        <w:rPr>
          <w:rFonts w:ascii="Arial" w:hAnsi="Arial" w:cs="Arial"/>
        </w:rPr>
        <w:t>..</w:t>
      </w:r>
    </w:p>
    <w:p w:rsidR="00165532" w:rsidRPr="005941DD" w:rsidRDefault="00165532" w:rsidP="00165532">
      <w:pPr>
        <w:spacing w:after="0"/>
        <w:ind w:left="768"/>
        <w:rPr>
          <w:rFonts w:ascii="Arial" w:hAnsi="Arial" w:cs="Arial"/>
          <w:szCs w:val="40"/>
          <w:lang w:val="it-IT"/>
        </w:rPr>
      </w:pPr>
    </w:p>
    <w:p w:rsidR="00165532" w:rsidRDefault="00165532" w:rsidP="00165532">
      <w:pPr>
        <w:spacing w:after="0"/>
        <w:rPr>
          <w:rFonts w:ascii="Arial" w:hAnsi="Arial" w:cs="Arial"/>
        </w:rPr>
      </w:pPr>
      <w:r>
        <w:rPr>
          <w:rFonts w:ascii="Arial" w:hAnsi="Arial" w:cs="Arial"/>
          <w:b/>
          <w:color w:val="FF0000"/>
        </w:rPr>
        <w:t>COT</w:t>
      </w:r>
      <w:r w:rsidRPr="006B56EF">
        <w:rPr>
          <w:rFonts w:ascii="Arial" w:hAnsi="Arial" w:cs="Arial"/>
          <w:b/>
          <w:color w:val="FF0000"/>
        </w:rPr>
        <w:t>_</w:t>
      </w:r>
      <w:r>
        <w:rPr>
          <w:rFonts w:ascii="Arial" w:hAnsi="Arial" w:cs="Arial"/>
        </w:rPr>
        <w:t xml:space="preserve"> (calques concernant les cotations et hauteurs)</w:t>
      </w:r>
    </w:p>
    <w:p w:rsidR="00165532" w:rsidRPr="00B363B4" w:rsidRDefault="005941DD" w:rsidP="00165532">
      <w:pPr>
        <w:spacing w:after="0"/>
        <w:rPr>
          <w:rFonts w:ascii="Arial" w:hAnsi="Arial" w:cs="Arial"/>
          <w:lang w:val="en-US"/>
        </w:rPr>
      </w:pPr>
      <w:proofErr w:type="spellStart"/>
      <w:r>
        <w:rPr>
          <w:rFonts w:ascii="Arial" w:hAnsi="Arial" w:cs="Arial"/>
          <w:lang w:val="en-US"/>
        </w:rPr>
        <w:t>COT_axe</w:t>
      </w:r>
      <w:proofErr w:type="spellEnd"/>
      <w:r>
        <w:rPr>
          <w:rFonts w:ascii="Arial" w:hAnsi="Arial" w:cs="Arial"/>
          <w:lang w:val="en-US"/>
        </w:rPr>
        <w:t>………………………………………………</w:t>
      </w:r>
      <w:r w:rsidR="00165532" w:rsidRPr="00B363B4">
        <w:rPr>
          <w:rFonts w:ascii="Arial" w:hAnsi="Arial" w:cs="Arial"/>
          <w:lang w:val="en-US"/>
        </w:rPr>
        <w:t>…</w:t>
      </w:r>
      <w:r w:rsidR="00220871">
        <w:rPr>
          <w:rFonts w:ascii="Arial" w:hAnsi="Arial" w:cs="Arial"/>
          <w:lang w:val="en-US"/>
        </w:rPr>
        <w:t>……………..</w:t>
      </w:r>
      <w:r w:rsidR="00165532" w:rsidRPr="00B363B4">
        <w:rPr>
          <w:rFonts w:ascii="Arial" w:hAnsi="Arial" w:cs="Arial"/>
          <w:lang w:val="en-US"/>
        </w:rPr>
        <w:t>.</w:t>
      </w:r>
      <w:r w:rsidR="00165532" w:rsidRPr="00B363B4">
        <w:rPr>
          <w:rFonts w:ascii="Arial" w:hAnsi="Arial" w:cs="Arial"/>
          <w:lang w:val="en-US"/>
        </w:rPr>
        <w:tab/>
        <w:t>rouge</w:t>
      </w:r>
    </w:p>
    <w:p w:rsidR="00165532" w:rsidRPr="00D015C7" w:rsidRDefault="005941DD" w:rsidP="00165532">
      <w:pPr>
        <w:spacing w:after="0"/>
        <w:rPr>
          <w:rFonts w:ascii="Arial" w:hAnsi="Arial" w:cs="Arial"/>
        </w:rPr>
      </w:pPr>
      <w:r w:rsidRPr="008F2CB9">
        <w:rPr>
          <w:rFonts w:ascii="Arial" w:hAnsi="Arial" w:cs="Arial"/>
          <w:lang w:val="en-US"/>
        </w:rPr>
        <w:t>COT_BATI……………………………………………</w:t>
      </w:r>
      <w:r w:rsidR="00165532" w:rsidRPr="008F2CB9">
        <w:rPr>
          <w:rFonts w:ascii="Arial" w:hAnsi="Arial" w:cs="Arial"/>
          <w:lang w:val="en-US"/>
        </w:rPr>
        <w:t>…</w:t>
      </w:r>
      <w:r w:rsidR="00220871">
        <w:rPr>
          <w:rFonts w:ascii="Arial" w:hAnsi="Arial" w:cs="Arial"/>
          <w:lang w:val="en-US"/>
        </w:rPr>
        <w:t>………………</w:t>
      </w:r>
      <w:r w:rsidR="00165532" w:rsidRPr="008F2CB9">
        <w:rPr>
          <w:rFonts w:ascii="Arial" w:hAnsi="Arial" w:cs="Arial"/>
          <w:lang w:val="en-US"/>
        </w:rPr>
        <w:t>.</w:t>
      </w:r>
      <w:r w:rsidR="00165532" w:rsidRPr="008F2CB9">
        <w:rPr>
          <w:rFonts w:ascii="Arial" w:hAnsi="Arial" w:cs="Arial"/>
          <w:lang w:val="en-US"/>
        </w:rPr>
        <w:tab/>
      </w:r>
      <w:r w:rsidR="00165532" w:rsidRPr="00D015C7">
        <w:rPr>
          <w:rFonts w:ascii="Arial" w:hAnsi="Arial" w:cs="Arial"/>
        </w:rPr>
        <w:t>beige 21</w:t>
      </w:r>
    </w:p>
    <w:p w:rsidR="00165532" w:rsidRDefault="005941DD" w:rsidP="00165532">
      <w:pPr>
        <w:spacing w:after="0"/>
        <w:rPr>
          <w:rFonts w:ascii="Arial" w:hAnsi="Arial" w:cs="Arial"/>
        </w:rPr>
      </w:pPr>
      <w:r>
        <w:rPr>
          <w:rFonts w:ascii="Arial" w:hAnsi="Arial" w:cs="Arial"/>
        </w:rPr>
        <w:t>COT_BATI poteau………………………………………</w:t>
      </w:r>
      <w:r w:rsidR="00220871">
        <w:rPr>
          <w:rFonts w:ascii="Arial" w:hAnsi="Arial" w:cs="Arial"/>
        </w:rPr>
        <w:t>…………….</w:t>
      </w:r>
      <w:r w:rsidR="00165532">
        <w:rPr>
          <w:rFonts w:ascii="Arial" w:hAnsi="Arial" w:cs="Arial"/>
        </w:rPr>
        <w:t>…</w:t>
      </w:r>
      <w:r w:rsidR="00165532">
        <w:rPr>
          <w:rFonts w:ascii="Arial" w:hAnsi="Arial" w:cs="Arial"/>
        </w:rPr>
        <w:tab/>
      </w:r>
      <w:r w:rsidR="00165532" w:rsidRPr="00B363B4">
        <w:rPr>
          <w:rFonts w:ascii="Arial" w:hAnsi="Arial" w:cs="Arial"/>
        </w:rPr>
        <w:t>beige 21</w:t>
      </w:r>
    </w:p>
    <w:p w:rsidR="00165532" w:rsidRPr="00B363B4" w:rsidRDefault="00165532" w:rsidP="00165532">
      <w:pPr>
        <w:spacing w:after="0"/>
        <w:rPr>
          <w:rFonts w:ascii="Arial" w:hAnsi="Arial" w:cs="Arial"/>
        </w:rPr>
      </w:pPr>
      <w:r>
        <w:rPr>
          <w:rFonts w:ascii="Arial" w:hAnsi="Arial" w:cs="Arial"/>
        </w:rPr>
        <w:t>COT_</w:t>
      </w:r>
      <w:r w:rsidR="005941DD">
        <w:rPr>
          <w:rFonts w:ascii="Arial" w:hAnsi="Arial" w:cs="Arial"/>
        </w:rPr>
        <w:t xml:space="preserve">DET (détail </w:t>
      </w:r>
      <w:proofErr w:type="spellStart"/>
      <w:r w:rsidR="005941DD">
        <w:rPr>
          <w:rFonts w:ascii="Arial" w:hAnsi="Arial" w:cs="Arial"/>
        </w:rPr>
        <w:t>bati</w:t>
      </w:r>
      <w:proofErr w:type="spellEnd"/>
      <w:r w:rsidR="005941DD">
        <w:rPr>
          <w:rFonts w:ascii="Arial" w:hAnsi="Arial" w:cs="Arial"/>
        </w:rPr>
        <w:t>)…………………………………</w:t>
      </w:r>
      <w:r w:rsidR="00220871">
        <w:rPr>
          <w:rFonts w:ascii="Arial" w:hAnsi="Arial" w:cs="Arial"/>
        </w:rPr>
        <w:t>…………..</w:t>
      </w:r>
      <w:r w:rsidR="005941DD">
        <w:rPr>
          <w:rFonts w:ascii="Arial" w:hAnsi="Arial" w:cs="Arial"/>
        </w:rPr>
        <w:t>…</w:t>
      </w:r>
      <w:r>
        <w:rPr>
          <w:rFonts w:ascii="Arial" w:hAnsi="Arial" w:cs="Arial"/>
        </w:rPr>
        <w:t>..</w:t>
      </w:r>
      <w:r>
        <w:rPr>
          <w:rFonts w:ascii="Arial" w:hAnsi="Arial" w:cs="Arial"/>
        </w:rPr>
        <w:tab/>
      </w:r>
      <w:proofErr w:type="gramStart"/>
      <w:r w:rsidRPr="00B363B4">
        <w:rPr>
          <w:rFonts w:ascii="Arial" w:hAnsi="Arial" w:cs="Arial"/>
        </w:rPr>
        <w:t>beige</w:t>
      </w:r>
      <w:proofErr w:type="gramEnd"/>
      <w:r w:rsidRPr="00B363B4">
        <w:rPr>
          <w:rFonts w:ascii="Arial" w:hAnsi="Arial" w:cs="Arial"/>
        </w:rPr>
        <w:t xml:space="preserve"> 21</w:t>
      </w:r>
    </w:p>
    <w:p w:rsidR="00165532" w:rsidRPr="00B363B4" w:rsidRDefault="00165532" w:rsidP="00165532">
      <w:pPr>
        <w:spacing w:after="0"/>
        <w:rPr>
          <w:rFonts w:ascii="Arial" w:hAnsi="Arial" w:cs="Arial"/>
          <w:lang w:val="en-US"/>
        </w:rPr>
      </w:pPr>
      <w:r w:rsidRPr="00B363B4">
        <w:rPr>
          <w:rFonts w:ascii="Arial" w:hAnsi="Arial" w:cs="Arial"/>
          <w:lang w:val="en-US"/>
        </w:rPr>
        <w:t>COT</w:t>
      </w:r>
      <w:r w:rsidR="005941DD">
        <w:rPr>
          <w:rFonts w:ascii="Arial" w:hAnsi="Arial" w:cs="Arial"/>
          <w:lang w:val="en-US"/>
        </w:rPr>
        <w:t>_DET MOB (</w:t>
      </w:r>
      <w:proofErr w:type="spellStart"/>
      <w:r w:rsidR="005941DD">
        <w:rPr>
          <w:rFonts w:ascii="Arial" w:hAnsi="Arial" w:cs="Arial"/>
          <w:lang w:val="en-US"/>
        </w:rPr>
        <w:t>mobilier</w:t>
      </w:r>
      <w:proofErr w:type="spellEnd"/>
      <w:r w:rsidR="005941DD">
        <w:rPr>
          <w:rFonts w:ascii="Arial" w:hAnsi="Arial" w:cs="Arial"/>
          <w:lang w:val="en-US"/>
        </w:rPr>
        <w:t>)……………………………</w:t>
      </w:r>
      <w:r w:rsidR="00220871">
        <w:rPr>
          <w:rFonts w:ascii="Arial" w:hAnsi="Arial" w:cs="Arial"/>
          <w:lang w:val="en-US"/>
        </w:rPr>
        <w:t>……………</w:t>
      </w:r>
      <w:r w:rsidR="005941DD">
        <w:rPr>
          <w:rFonts w:ascii="Arial" w:hAnsi="Arial" w:cs="Arial"/>
          <w:lang w:val="en-US"/>
        </w:rPr>
        <w:t>…</w:t>
      </w:r>
      <w:r w:rsidRPr="00B363B4">
        <w:rPr>
          <w:rFonts w:ascii="Arial" w:hAnsi="Arial" w:cs="Arial"/>
          <w:lang w:val="en-US"/>
        </w:rPr>
        <w:t>..</w:t>
      </w:r>
      <w:r w:rsidRPr="00B363B4">
        <w:rPr>
          <w:rFonts w:ascii="Arial" w:hAnsi="Arial" w:cs="Arial"/>
          <w:lang w:val="en-US"/>
        </w:rPr>
        <w:tab/>
      </w:r>
      <w:proofErr w:type="gramStart"/>
      <w:r>
        <w:rPr>
          <w:rFonts w:ascii="Arial" w:hAnsi="Arial" w:cs="Arial"/>
          <w:lang w:val="en-US"/>
        </w:rPr>
        <w:t>beige</w:t>
      </w:r>
      <w:proofErr w:type="gramEnd"/>
      <w:r>
        <w:rPr>
          <w:rFonts w:ascii="Arial" w:hAnsi="Arial" w:cs="Arial"/>
          <w:lang w:val="en-US"/>
        </w:rPr>
        <w:t xml:space="preserve"> 21</w:t>
      </w:r>
    </w:p>
    <w:p w:rsidR="001661E0" w:rsidRDefault="001661E0" w:rsidP="00165532">
      <w:pPr>
        <w:spacing w:after="0"/>
        <w:rPr>
          <w:rFonts w:ascii="Arial" w:hAnsi="Arial" w:cs="Arial"/>
        </w:rPr>
      </w:pPr>
      <w:r>
        <w:rPr>
          <w:rFonts w:ascii="Arial" w:hAnsi="Arial" w:cs="Arial"/>
        </w:rPr>
        <w:t>COT_DET poteau………………………………………</w:t>
      </w:r>
      <w:r w:rsidR="00220871">
        <w:rPr>
          <w:rFonts w:ascii="Arial" w:hAnsi="Arial" w:cs="Arial"/>
        </w:rPr>
        <w:t>…………….</w:t>
      </w:r>
      <w:r>
        <w:rPr>
          <w:rFonts w:ascii="Arial" w:hAnsi="Arial" w:cs="Arial"/>
        </w:rPr>
        <w:t>…</w:t>
      </w:r>
      <w:r>
        <w:rPr>
          <w:rFonts w:ascii="Arial" w:hAnsi="Arial" w:cs="Arial"/>
        </w:rPr>
        <w:tab/>
        <w:t>beige 21</w:t>
      </w:r>
    </w:p>
    <w:p w:rsidR="00165532" w:rsidRDefault="00165532" w:rsidP="00165532">
      <w:pPr>
        <w:spacing w:after="0"/>
        <w:rPr>
          <w:rFonts w:ascii="Arial" w:hAnsi="Arial" w:cs="Arial"/>
        </w:rPr>
      </w:pPr>
      <w:r>
        <w:rPr>
          <w:rFonts w:ascii="Arial" w:hAnsi="Arial" w:cs="Arial"/>
        </w:rPr>
        <w:t xml:space="preserve">COT_DET TECHN (cotation Siphon sol </w:t>
      </w:r>
      <w:proofErr w:type="spellStart"/>
      <w:r>
        <w:rPr>
          <w:rFonts w:ascii="Arial" w:hAnsi="Arial" w:cs="Arial"/>
        </w:rPr>
        <w:t>vélux</w:t>
      </w:r>
      <w:proofErr w:type="spellEnd"/>
      <w:r>
        <w:rPr>
          <w:rFonts w:ascii="Arial" w:hAnsi="Arial" w:cs="Arial"/>
        </w:rPr>
        <w:t>…)……</w:t>
      </w:r>
      <w:r w:rsidR="00816CF7">
        <w:rPr>
          <w:rFonts w:ascii="Arial" w:hAnsi="Arial" w:cs="Arial"/>
        </w:rPr>
        <w:t>……………..</w:t>
      </w:r>
      <w:r>
        <w:rPr>
          <w:rFonts w:ascii="Arial" w:hAnsi="Arial" w:cs="Arial"/>
        </w:rPr>
        <w:t>.</w:t>
      </w:r>
      <w:r>
        <w:rPr>
          <w:rFonts w:ascii="Arial" w:hAnsi="Arial" w:cs="Arial"/>
        </w:rPr>
        <w:tab/>
      </w:r>
      <w:r w:rsidRPr="00B363B4">
        <w:rPr>
          <w:rFonts w:ascii="Arial" w:hAnsi="Arial" w:cs="Arial"/>
        </w:rPr>
        <w:t>beige 21</w:t>
      </w:r>
    </w:p>
    <w:p w:rsidR="00165532" w:rsidRPr="00B363B4" w:rsidRDefault="00165532" w:rsidP="00165532">
      <w:pPr>
        <w:spacing w:after="0"/>
        <w:rPr>
          <w:rFonts w:ascii="Arial" w:hAnsi="Arial" w:cs="Arial"/>
        </w:rPr>
      </w:pPr>
      <w:r>
        <w:rPr>
          <w:rFonts w:ascii="Arial" w:hAnsi="Arial" w:cs="Arial"/>
        </w:rPr>
        <w:t>COT_EXT (extérieur)……………………………………</w:t>
      </w:r>
      <w:r w:rsidR="00816CF7">
        <w:rPr>
          <w:rFonts w:ascii="Arial" w:hAnsi="Arial" w:cs="Arial"/>
        </w:rPr>
        <w:t>…………….</w:t>
      </w:r>
      <w:r>
        <w:rPr>
          <w:rFonts w:ascii="Arial" w:hAnsi="Arial" w:cs="Arial"/>
        </w:rPr>
        <w:t>.</w:t>
      </w:r>
      <w:r>
        <w:rPr>
          <w:rFonts w:ascii="Arial" w:hAnsi="Arial" w:cs="Arial"/>
        </w:rPr>
        <w:tab/>
      </w:r>
      <w:proofErr w:type="gramStart"/>
      <w:r w:rsidRPr="00B363B4">
        <w:rPr>
          <w:rFonts w:ascii="Arial" w:hAnsi="Arial" w:cs="Arial"/>
        </w:rPr>
        <w:t>beige</w:t>
      </w:r>
      <w:proofErr w:type="gramEnd"/>
      <w:r w:rsidRPr="00B363B4">
        <w:rPr>
          <w:rFonts w:ascii="Arial" w:hAnsi="Arial" w:cs="Arial"/>
        </w:rPr>
        <w:t xml:space="preserve"> 21</w:t>
      </w:r>
    </w:p>
    <w:p w:rsidR="00165532" w:rsidRDefault="00165532" w:rsidP="00165532">
      <w:pPr>
        <w:spacing w:after="0"/>
        <w:rPr>
          <w:rFonts w:ascii="Arial" w:hAnsi="Arial" w:cs="Arial"/>
        </w:rPr>
      </w:pPr>
      <w:proofErr w:type="spellStart"/>
      <w:r>
        <w:rPr>
          <w:rFonts w:ascii="Arial" w:hAnsi="Arial" w:cs="Arial"/>
        </w:rPr>
        <w:t>C</w:t>
      </w:r>
      <w:r w:rsidR="005941DD">
        <w:rPr>
          <w:rFonts w:ascii="Arial" w:hAnsi="Arial" w:cs="Arial"/>
        </w:rPr>
        <w:t>OT_Ht</w:t>
      </w:r>
      <w:proofErr w:type="spellEnd"/>
      <w:r w:rsidR="005941DD">
        <w:rPr>
          <w:rFonts w:ascii="Arial" w:hAnsi="Arial" w:cs="Arial"/>
        </w:rPr>
        <w:t xml:space="preserve"> sous dalle………………………………………</w:t>
      </w:r>
      <w:r w:rsidR="00816CF7">
        <w:rPr>
          <w:rFonts w:ascii="Arial" w:hAnsi="Arial" w:cs="Arial"/>
        </w:rPr>
        <w:t>…………..</w:t>
      </w:r>
      <w:r>
        <w:rPr>
          <w:rFonts w:ascii="Arial" w:hAnsi="Arial" w:cs="Arial"/>
        </w:rPr>
        <w:t>…</w:t>
      </w:r>
      <w:r>
        <w:rPr>
          <w:rFonts w:ascii="Arial" w:hAnsi="Arial" w:cs="Arial"/>
        </w:rPr>
        <w:tab/>
        <w:t>noir</w:t>
      </w:r>
    </w:p>
    <w:p w:rsidR="00165532" w:rsidRDefault="00165532" w:rsidP="00165532">
      <w:pPr>
        <w:spacing w:after="0"/>
        <w:rPr>
          <w:rFonts w:ascii="Arial" w:hAnsi="Arial" w:cs="Arial"/>
        </w:rPr>
      </w:pPr>
      <w:proofErr w:type="spellStart"/>
      <w:r>
        <w:rPr>
          <w:rFonts w:ascii="Arial" w:hAnsi="Arial" w:cs="Arial"/>
        </w:rPr>
        <w:t>COT_Ht</w:t>
      </w:r>
      <w:proofErr w:type="spellEnd"/>
      <w:r>
        <w:rPr>
          <w:rFonts w:ascii="Arial" w:hAnsi="Arial" w:cs="Arial"/>
        </w:rPr>
        <w:t xml:space="preserve"> sou</w:t>
      </w:r>
      <w:r w:rsidR="005941DD">
        <w:rPr>
          <w:rFonts w:ascii="Arial" w:hAnsi="Arial" w:cs="Arial"/>
        </w:rPr>
        <w:t xml:space="preserve">s plafond (HSP ou </w:t>
      </w:r>
      <w:proofErr w:type="spellStart"/>
      <w:r w:rsidR="005941DD">
        <w:rPr>
          <w:rFonts w:ascii="Arial" w:hAnsi="Arial" w:cs="Arial"/>
        </w:rPr>
        <w:t>HSFxPl</w:t>
      </w:r>
      <w:proofErr w:type="spellEnd"/>
      <w:r w:rsidR="005941DD">
        <w:rPr>
          <w:rFonts w:ascii="Arial" w:hAnsi="Arial" w:cs="Arial"/>
        </w:rPr>
        <w:t>)………………</w:t>
      </w:r>
      <w:r>
        <w:rPr>
          <w:rFonts w:ascii="Arial" w:hAnsi="Arial" w:cs="Arial"/>
        </w:rPr>
        <w:t>…</w:t>
      </w:r>
      <w:r w:rsidR="00816CF7">
        <w:rPr>
          <w:rFonts w:ascii="Arial" w:hAnsi="Arial" w:cs="Arial"/>
        </w:rPr>
        <w:t>…………..</w:t>
      </w:r>
      <w:r>
        <w:rPr>
          <w:rFonts w:ascii="Arial" w:hAnsi="Arial" w:cs="Arial"/>
        </w:rPr>
        <w:tab/>
      </w:r>
      <w:proofErr w:type="gramStart"/>
      <w:r>
        <w:rPr>
          <w:rFonts w:ascii="Arial" w:hAnsi="Arial" w:cs="Arial"/>
        </w:rPr>
        <w:t>noir</w:t>
      </w:r>
      <w:proofErr w:type="gramEnd"/>
      <w:r>
        <w:rPr>
          <w:rFonts w:ascii="Arial" w:hAnsi="Arial" w:cs="Arial"/>
        </w:rPr>
        <w:t xml:space="preserve"> </w:t>
      </w:r>
    </w:p>
    <w:p w:rsidR="00165532" w:rsidRDefault="00165532" w:rsidP="00165532">
      <w:pPr>
        <w:spacing w:after="0"/>
        <w:rPr>
          <w:rFonts w:ascii="Arial" w:hAnsi="Arial" w:cs="Arial"/>
        </w:rPr>
      </w:pPr>
      <w:proofErr w:type="spellStart"/>
      <w:r>
        <w:rPr>
          <w:rFonts w:ascii="Arial" w:hAnsi="Arial" w:cs="Arial"/>
        </w:rPr>
        <w:t>COT_Ht</w:t>
      </w:r>
      <w:proofErr w:type="spellEnd"/>
      <w:r w:rsidR="005941DD">
        <w:rPr>
          <w:rFonts w:ascii="Arial" w:hAnsi="Arial" w:cs="Arial"/>
        </w:rPr>
        <w:t xml:space="preserve"> sous poutre (</w:t>
      </w:r>
      <w:proofErr w:type="spellStart"/>
      <w:r w:rsidR="005941DD">
        <w:rPr>
          <w:rFonts w:ascii="Arial" w:hAnsi="Arial" w:cs="Arial"/>
        </w:rPr>
        <w:t>HSPo</w:t>
      </w:r>
      <w:proofErr w:type="spellEnd"/>
      <w:r w:rsidR="005941DD">
        <w:rPr>
          <w:rFonts w:ascii="Arial" w:hAnsi="Arial" w:cs="Arial"/>
        </w:rPr>
        <w:t>) ……………………………</w:t>
      </w:r>
      <w:r w:rsidR="00816CF7">
        <w:rPr>
          <w:rFonts w:ascii="Arial" w:hAnsi="Arial" w:cs="Arial"/>
        </w:rPr>
        <w:t>…………</w:t>
      </w:r>
      <w:r>
        <w:rPr>
          <w:rFonts w:ascii="Arial" w:hAnsi="Arial" w:cs="Arial"/>
        </w:rPr>
        <w:t>…</w:t>
      </w:r>
      <w:r>
        <w:rPr>
          <w:rFonts w:ascii="Arial" w:hAnsi="Arial" w:cs="Arial"/>
        </w:rPr>
        <w:tab/>
        <w:t>noir</w:t>
      </w:r>
    </w:p>
    <w:p w:rsidR="00165532" w:rsidRPr="00B363B4" w:rsidRDefault="00165532" w:rsidP="00165532">
      <w:pPr>
        <w:spacing w:after="0"/>
        <w:rPr>
          <w:rFonts w:ascii="Arial" w:hAnsi="Arial" w:cs="Arial"/>
        </w:rPr>
      </w:pPr>
      <w:r>
        <w:rPr>
          <w:rFonts w:ascii="Arial" w:hAnsi="Arial" w:cs="Arial"/>
        </w:rPr>
        <w:t>COT_INT (</w:t>
      </w:r>
      <w:r w:rsidR="005941DD">
        <w:rPr>
          <w:rFonts w:ascii="Arial" w:hAnsi="Arial" w:cs="Arial"/>
        </w:rPr>
        <w:t>intérieur</w:t>
      </w:r>
      <w:r w:rsidR="005941DD">
        <w:rPr>
          <w:rFonts w:ascii="Arial" w:hAnsi="Arial" w:cs="Arial"/>
        </w:rPr>
        <w:tab/>
        <w:t>des bâtiments)…………………</w:t>
      </w:r>
      <w:r>
        <w:rPr>
          <w:rFonts w:ascii="Arial" w:hAnsi="Arial" w:cs="Arial"/>
        </w:rPr>
        <w:t>…</w:t>
      </w:r>
      <w:r w:rsidR="00816CF7">
        <w:rPr>
          <w:rFonts w:ascii="Arial" w:hAnsi="Arial" w:cs="Arial"/>
        </w:rPr>
        <w:t>…………</w:t>
      </w:r>
      <w:r>
        <w:rPr>
          <w:rFonts w:ascii="Arial" w:hAnsi="Arial" w:cs="Arial"/>
        </w:rPr>
        <w:t>…</w:t>
      </w:r>
      <w:r>
        <w:rPr>
          <w:rFonts w:ascii="Arial" w:hAnsi="Arial" w:cs="Arial"/>
        </w:rPr>
        <w:tab/>
      </w:r>
      <w:r w:rsidRPr="00B363B4">
        <w:rPr>
          <w:rFonts w:ascii="Arial" w:hAnsi="Arial" w:cs="Arial"/>
        </w:rPr>
        <w:t>beige 21</w:t>
      </w:r>
    </w:p>
    <w:p w:rsidR="00A52F9D" w:rsidRDefault="00A52F9D" w:rsidP="00165532">
      <w:pPr>
        <w:spacing w:after="0"/>
        <w:rPr>
          <w:rFonts w:ascii="Arial" w:hAnsi="Arial" w:cs="Arial"/>
        </w:rPr>
      </w:pPr>
      <w:r>
        <w:rPr>
          <w:rFonts w:ascii="Arial" w:hAnsi="Arial" w:cs="Arial"/>
        </w:rPr>
        <w:t>C</w:t>
      </w:r>
      <w:r w:rsidR="00832E5F">
        <w:rPr>
          <w:rFonts w:ascii="Arial" w:hAnsi="Arial" w:cs="Arial"/>
        </w:rPr>
        <w:t>OT_MOB…………………………………………………</w:t>
      </w:r>
      <w:r w:rsidR="00816CF7">
        <w:rPr>
          <w:rFonts w:ascii="Arial" w:hAnsi="Arial" w:cs="Arial"/>
        </w:rPr>
        <w:t>………….</w:t>
      </w:r>
      <w:r w:rsidR="00832E5F">
        <w:rPr>
          <w:rFonts w:ascii="Arial" w:hAnsi="Arial" w:cs="Arial"/>
        </w:rPr>
        <w:t>…</w:t>
      </w:r>
      <w:r w:rsidR="00832E5F">
        <w:rPr>
          <w:rFonts w:ascii="Arial" w:hAnsi="Arial" w:cs="Arial"/>
        </w:rPr>
        <w:tab/>
        <w:t>Bleu 161</w:t>
      </w:r>
    </w:p>
    <w:p w:rsidR="00165532" w:rsidRDefault="005941DD" w:rsidP="00165532">
      <w:pPr>
        <w:spacing w:after="0"/>
        <w:rPr>
          <w:rFonts w:ascii="Arial" w:hAnsi="Arial" w:cs="Arial"/>
        </w:rPr>
      </w:pPr>
      <w:r>
        <w:rPr>
          <w:rFonts w:ascii="Arial" w:hAnsi="Arial" w:cs="Arial"/>
        </w:rPr>
        <w:t>COT_NIV (niveau)………………………………………</w:t>
      </w:r>
      <w:r w:rsidR="00165532">
        <w:rPr>
          <w:rFonts w:ascii="Arial" w:hAnsi="Arial" w:cs="Arial"/>
        </w:rPr>
        <w:t>…</w:t>
      </w:r>
      <w:r w:rsidR="00816CF7">
        <w:rPr>
          <w:rFonts w:ascii="Arial" w:hAnsi="Arial" w:cs="Arial"/>
        </w:rPr>
        <w:t>…………</w:t>
      </w:r>
      <w:r w:rsidR="00832E5F">
        <w:rPr>
          <w:rFonts w:ascii="Arial" w:hAnsi="Arial" w:cs="Arial"/>
        </w:rPr>
        <w:t>…</w:t>
      </w:r>
      <w:r w:rsidR="00165532">
        <w:rPr>
          <w:rFonts w:ascii="Arial" w:hAnsi="Arial" w:cs="Arial"/>
        </w:rPr>
        <w:tab/>
        <w:t>noir</w:t>
      </w:r>
    </w:p>
    <w:p w:rsidR="00165532" w:rsidRPr="00F23656" w:rsidRDefault="00165532" w:rsidP="00165532">
      <w:pPr>
        <w:spacing w:after="0"/>
        <w:rPr>
          <w:rFonts w:ascii="Arial" w:hAnsi="Arial" w:cs="Arial"/>
        </w:rPr>
      </w:pPr>
      <w:r w:rsidRPr="00F23656">
        <w:rPr>
          <w:rFonts w:ascii="Arial" w:hAnsi="Arial" w:cs="Arial"/>
        </w:rPr>
        <w:t>COT_NIV Pk (parking)</w:t>
      </w:r>
      <w:r w:rsidR="005941DD" w:rsidRPr="00F23656">
        <w:rPr>
          <w:rFonts w:ascii="Arial" w:hAnsi="Arial" w:cs="Arial"/>
        </w:rPr>
        <w:t>…………………………………</w:t>
      </w:r>
      <w:r w:rsidRPr="00F23656">
        <w:rPr>
          <w:rFonts w:ascii="Arial" w:hAnsi="Arial" w:cs="Arial"/>
        </w:rPr>
        <w:t>…</w:t>
      </w:r>
      <w:r w:rsidR="00816CF7">
        <w:rPr>
          <w:rFonts w:ascii="Arial" w:hAnsi="Arial" w:cs="Arial"/>
        </w:rPr>
        <w:t>……………</w:t>
      </w:r>
      <w:r w:rsidRPr="00F23656">
        <w:rPr>
          <w:rFonts w:ascii="Arial" w:hAnsi="Arial" w:cs="Arial"/>
        </w:rPr>
        <w:tab/>
        <w:t>noir</w:t>
      </w:r>
    </w:p>
    <w:p w:rsidR="005941DD" w:rsidRDefault="00165532" w:rsidP="00165532">
      <w:pPr>
        <w:spacing w:after="0"/>
        <w:rPr>
          <w:rFonts w:ascii="Arial" w:hAnsi="Arial" w:cs="Arial"/>
        </w:rPr>
      </w:pPr>
      <w:r w:rsidRPr="007A1F15">
        <w:rPr>
          <w:rFonts w:ascii="Arial" w:hAnsi="Arial" w:cs="Arial"/>
        </w:rPr>
        <w:t>COT_NIV terrasse</w:t>
      </w:r>
      <w:r>
        <w:rPr>
          <w:rFonts w:ascii="Arial" w:hAnsi="Arial" w:cs="Arial"/>
        </w:rPr>
        <w:t>…………………………………………</w:t>
      </w:r>
      <w:r w:rsidR="00816CF7">
        <w:rPr>
          <w:rFonts w:ascii="Arial" w:hAnsi="Arial" w:cs="Arial"/>
        </w:rPr>
        <w:t>…………</w:t>
      </w:r>
      <w:r>
        <w:rPr>
          <w:rFonts w:ascii="Arial" w:hAnsi="Arial" w:cs="Arial"/>
        </w:rPr>
        <w:t>…</w:t>
      </w:r>
      <w:r>
        <w:rPr>
          <w:rFonts w:ascii="Arial" w:hAnsi="Arial" w:cs="Arial"/>
        </w:rPr>
        <w:tab/>
      </w:r>
      <w:r w:rsidR="00263BE1">
        <w:rPr>
          <w:rFonts w:ascii="Arial" w:hAnsi="Arial" w:cs="Arial"/>
        </w:rPr>
        <w:t>n</w:t>
      </w:r>
      <w:r>
        <w:rPr>
          <w:rFonts w:ascii="Arial" w:hAnsi="Arial" w:cs="Arial"/>
        </w:rPr>
        <w:t>oir</w:t>
      </w:r>
    </w:p>
    <w:p w:rsidR="00263BE1" w:rsidRDefault="00263BE1" w:rsidP="00165532">
      <w:pPr>
        <w:spacing w:after="0"/>
        <w:rPr>
          <w:rFonts w:ascii="Arial" w:hAnsi="Arial" w:cs="Arial"/>
        </w:rPr>
      </w:pPr>
      <w:r>
        <w:rPr>
          <w:rFonts w:ascii="Arial" w:hAnsi="Arial" w:cs="Arial"/>
        </w:rPr>
        <w:t>COT_RE</w:t>
      </w:r>
      <w:r w:rsidR="007A088B">
        <w:rPr>
          <w:rFonts w:ascii="Arial" w:hAnsi="Arial" w:cs="Arial"/>
        </w:rPr>
        <w:t>S (réseaux)………………………………………</w:t>
      </w:r>
      <w:r w:rsidR="00816CF7">
        <w:rPr>
          <w:rFonts w:ascii="Arial" w:hAnsi="Arial" w:cs="Arial"/>
        </w:rPr>
        <w:t>…………</w:t>
      </w:r>
      <w:r w:rsidR="007A088B">
        <w:rPr>
          <w:rFonts w:ascii="Arial" w:hAnsi="Arial" w:cs="Arial"/>
        </w:rPr>
        <w:t>…</w:t>
      </w:r>
      <w:r>
        <w:rPr>
          <w:rFonts w:ascii="Arial" w:hAnsi="Arial" w:cs="Arial"/>
        </w:rPr>
        <w:tab/>
        <w:t>cyan</w:t>
      </w:r>
    </w:p>
    <w:p w:rsidR="00263BE1" w:rsidRDefault="00263BE1" w:rsidP="00165532">
      <w:pPr>
        <w:spacing w:after="0"/>
        <w:rPr>
          <w:rFonts w:ascii="Arial" w:hAnsi="Arial" w:cs="Arial"/>
          <w:b/>
          <w:color w:val="FF0000"/>
        </w:rPr>
      </w:pPr>
    </w:p>
    <w:p w:rsidR="00700C7E" w:rsidRPr="00B363B4" w:rsidRDefault="00700C7E" w:rsidP="00700C7E">
      <w:pPr>
        <w:spacing w:after="0"/>
        <w:rPr>
          <w:rFonts w:ascii="Arial" w:hAnsi="Arial" w:cs="Arial"/>
          <w:b/>
          <w:color w:val="FF0000"/>
        </w:rPr>
      </w:pPr>
      <w:r>
        <w:rPr>
          <w:rFonts w:ascii="Arial" w:hAnsi="Arial" w:cs="Arial"/>
          <w:b/>
          <w:color w:val="FF0000"/>
        </w:rPr>
        <w:t>CVC</w:t>
      </w:r>
      <w:r w:rsidRPr="006B56EF">
        <w:rPr>
          <w:rFonts w:ascii="Arial" w:hAnsi="Arial" w:cs="Arial"/>
          <w:b/>
          <w:color w:val="FF0000"/>
        </w:rPr>
        <w:t>_</w:t>
      </w:r>
      <w:r>
        <w:rPr>
          <w:rFonts w:ascii="Arial" w:hAnsi="Arial" w:cs="Arial"/>
          <w:b/>
          <w:color w:val="FF0000"/>
        </w:rPr>
        <w:t xml:space="preserve"> </w:t>
      </w:r>
      <w:r>
        <w:rPr>
          <w:rFonts w:ascii="Arial" w:hAnsi="Arial" w:cs="Arial"/>
        </w:rPr>
        <w:t>(chauffage ventilation</w:t>
      </w:r>
      <w:r w:rsidR="00F23656">
        <w:rPr>
          <w:rFonts w:ascii="Arial" w:hAnsi="Arial" w:cs="Arial"/>
        </w:rPr>
        <w:t xml:space="preserve"> climatisation</w:t>
      </w:r>
      <w:r>
        <w:rPr>
          <w:rFonts w:ascii="Arial" w:hAnsi="Arial" w:cs="Arial"/>
        </w:rPr>
        <w:t>)</w:t>
      </w:r>
    </w:p>
    <w:p w:rsidR="00700C7E" w:rsidRDefault="00700C7E" w:rsidP="00700C7E">
      <w:pPr>
        <w:spacing w:after="0"/>
        <w:rPr>
          <w:rFonts w:ascii="Arial" w:hAnsi="Arial" w:cs="Arial"/>
        </w:rPr>
      </w:pPr>
      <w:r>
        <w:rPr>
          <w:rFonts w:ascii="Arial" w:hAnsi="Arial" w:cs="Arial"/>
        </w:rPr>
        <w:t>CVC_EQU (équipement</w:t>
      </w:r>
      <w:r w:rsidR="00DA6978">
        <w:rPr>
          <w:rFonts w:ascii="Arial" w:hAnsi="Arial" w:cs="Arial"/>
        </w:rPr>
        <w:t xml:space="preserve"> matériel)……………………</w:t>
      </w:r>
      <w:r w:rsidR="00816CF7">
        <w:rPr>
          <w:rFonts w:ascii="Arial" w:hAnsi="Arial" w:cs="Arial"/>
        </w:rPr>
        <w:t>……………….</w:t>
      </w:r>
      <w:r>
        <w:rPr>
          <w:rFonts w:ascii="Arial" w:hAnsi="Arial" w:cs="Arial"/>
        </w:rPr>
        <w:tab/>
        <w:t>orange 40…………………………..</w:t>
      </w:r>
      <w:r>
        <w:rPr>
          <w:rFonts w:ascii="Arial" w:hAnsi="Arial" w:cs="Arial"/>
        </w:rPr>
        <w:tab/>
      </w:r>
      <w:proofErr w:type="spellStart"/>
      <w:proofErr w:type="gramStart"/>
      <w:r>
        <w:rPr>
          <w:rFonts w:ascii="Arial" w:hAnsi="Arial" w:cs="Arial"/>
        </w:rPr>
        <w:t>continuous</w:t>
      </w:r>
      <w:proofErr w:type="spellEnd"/>
      <w:proofErr w:type="gramEnd"/>
    </w:p>
    <w:p w:rsidR="004D7DBC" w:rsidRDefault="004D7DBC" w:rsidP="00700C7E">
      <w:pPr>
        <w:spacing w:after="0"/>
        <w:rPr>
          <w:rFonts w:ascii="Arial" w:hAnsi="Arial" w:cs="Arial"/>
        </w:rPr>
      </w:pPr>
      <w:r>
        <w:rPr>
          <w:rFonts w:ascii="Arial" w:hAnsi="Arial" w:cs="Arial"/>
        </w:rPr>
        <w:t xml:space="preserve">CVC_EXTRACT </w:t>
      </w:r>
      <w:r w:rsidR="00A90EA0">
        <w:rPr>
          <w:rFonts w:ascii="Arial" w:hAnsi="Arial" w:cs="Arial"/>
        </w:rPr>
        <w:t xml:space="preserve">(extraction) </w:t>
      </w:r>
      <w:proofErr w:type="gramStart"/>
      <w:r w:rsidR="00A90EA0">
        <w:rPr>
          <w:rFonts w:ascii="Arial" w:hAnsi="Arial" w:cs="Arial"/>
        </w:rPr>
        <w:t>……..</w:t>
      </w:r>
      <w:r>
        <w:rPr>
          <w:rFonts w:ascii="Arial" w:hAnsi="Arial" w:cs="Arial"/>
        </w:rPr>
        <w:t>………………………………….</w:t>
      </w:r>
      <w:proofErr w:type="gramEnd"/>
      <w:r>
        <w:rPr>
          <w:rFonts w:ascii="Arial" w:hAnsi="Arial" w:cs="Arial"/>
        </w:rPr>
        <w:tab/>
      </w:r>
      <w:r>
        <w:rPr>
          <w:rFonts w:ascii="Arial" w:hAnsi="Arial" w:cs="Arial"/>
        </w:rPr>
        <w:tab/>
        <w:t>vert</w:t>
      </w:r>
    </w:p>
    <w:p w:rsidR="009E7016" w:rsidRDefault="009E7016" w:rsidP="00700C7E">
      <w:pPr>
        <w:spacing w:after="0"/>
        <w:rPr>
          <w:rFonts w:ascii="Arial" w:hAnsi="Arial" w:cs="Arial"/>
        </w:rPr>
      </w:pPr>
      <w:proofErr w:type="spellStart"/>
      <w:r>
        <w:rPr>
          <w:rFonts w:ascii="Arial" w:hAnsi="Arial" w:cs="Arial"/>
        </w:rPr>
        <w:t>CVC_plafond</w:t>
      </w:r>
      <w:proofErr w:type="spellEnd"/>
      <w:r>
        <w:rPr>
          <w:rFonts w:ascii="Arial" w:hAnsi="Arial" w:cs="Arial"/>
        </w:rPr>
        <w:t xml:space="preserve"> (grille en plafond)………………………………………</w:t>
      </w:r>
      <w:r>
        <w:rPr>
          <w:rFonts w:ascii="Arial" w:hAnsi="Arial" w:cs="Arial"/>
        </w:rPr>
        <w:tab/>
      </w:r>
      <w:r>
        <w:rPr>
          <w:rFonts w:ascii="Arial" w:hAnsi="Arial" w:cs="Arial"/>
        </w:rPr>
        <w:tab/>
        <w:t>cyan</w:t>
      </w:r>
    </w:p>
    <w:p w:rsidR="00700C7E" w:rsidRDefault="00E510A7" w:rsidP="00700C7E">
      <w:pPr>
        <w:spacing w:after="0"/>
        <w:rPr>
          <w:rFonts w:ascii="Arial" w:hAnsi="Arial" w:cs="Arial"/>
        </w:rPr>
      </w:pPr>
      <w:r w:rsidRPr="00E510A7">
        <w:rPr>
          <w:rFonts w:ascii="Arial" w:hAnsi="Arial" w:cs="Arial"/>
          <w:b/>
          <w:noProof/>
          <w:color w:val="FF0000"/>
          <w:lang w:eastAsia="fr-FR"/>
        </w:rPr>
        <w:pict>
          <v:shape id="_x0000_s1103" type="#_x0000_t32" style="position:absolute;margin-left:481.5pt;margin-top:-15.85pt;width:4.5pt;height:531.45pt;z-index:251722752" o:connectortype="straight" strokecolor="#548dd4" strokeweight="3pt"/>
        </w:pict>
      </w:r>
      <w:r>
        <w:rPr>
          <w:rFonts w:ascii="Arial" w:hAnsi="Arial" w:cs="Arial"/>
          <w:noProof/>
          <w:lang w:eastAsia="fr-FR"/>
        </w:rPr>
        <w:pict>
          <v:shape id="_x0000_s1102" type="#_x0000_t32" style="position:absolute;margin-left:342pt;margin-top:-15.85pt;width:4.5pt;height:531.45pt;z-index:251721728" o:connectortype="straight" strokecolor="#548dd4" strokeweight="3pt"/>
        </w:pict>
      </w:r>
      <w:r w:rsidR="00700C7E">
        <w:rPr>
          <w:rFonts w:ascii="Arial" w:hAnsi="Arial" w:cs="Arial"/>
        </w:rPr>
        <w:t>CVC_REJET (extraction) ………………………………..</w:t>
      </w:r>
    </w:p>
    <w:p w:rsidR="00700C7E" w:rsidRDefault="00700C7E" w:rsidP="00700C7E">
      <w:pPr>
        <w:spacing w:after="0"/>
        <w:rPr>
          <w:rFonts w:ascii="Arial" w:hAnsi="Arial" w:cs="Arial"/>
        </w:rPr>
      </w:pPr>
      <w:r>
        <w:rPr>
          <w:rFonts w:ascii="Arial" w:hAnsi="Arial" w:cs="Arial"/>
        </w:rPr>
        <w:t>CVC _REP (repère)</w:t>
      </w:r>
    </w:p>
    <w:p w:rsidR="00700C7E" w:rsidRDefault="00700C7E" w:rsidP="00700C7E">
      <w:pPr>
        <w:spacing w:after="0"/>
        <w:rPr>
          <w:rFonts w:ascii="Arial" w:hAnsi="Arial" w:cs="Arial"/>
        </w:rPr>
      </w:pPr>
      <w:r>
        <w:rPr>
          <w:rFonts w:ascii="Arial" w:hAnsi="Arial" w:cs="Arial"/>
        </w:rPr>
        <w:t>CVC _REPRISE</w:t>
      </w:r>
    </w:p>
    <w:p w:rsidR="00700C7E" w:rsidRDefault="00700C7E" w:rsidP="00700C7E">
      <w:pPr>
        <w:spacing w:after="0"/>
        <w:rPr>
          <w:rFonts w:ascii="Arial" w:hAnsi="Arial" w:cs="Arial"/>
        </w:rPr>
      </w:pPr>
      <w:r>
        <w:rPr>
          <w:rFonts w:ascii="Arial" w:hAnsi="Arial" w:cs="Arial"/>
        </w:rPr>
        <w:t xml:space="preserve">CVC _SOUFFLAGE  (air neuf) </w:t>
      </w:r>
    </w:p>
    <w:p w:rsidR="00700C7E" w:rsidRDefault="00700C7E" w:rsidP="00700C7E">
      <w:pPr>
        <w:spacing w:after="0"/>
        <w:rPr>
          <w:rFonts w:ascii="Arial" w:hAnsi="Arial" w:cs="Arial"/>
          <w:lang w:val="it-IT"/>
        </w:rPr>
      </w:pPr>
      <w:r>
        <w:rPr>
          <w:rFonts w:ascii="Arial" w:hAnsi="Arial" w:cs="Arial"/>
        </w:rPr>
        <w:t>CVC</w:t>
      </w:r>
      <w:r>
        <w:rPr>
          <w:rFonts w:ascii="Arial" w:hAnsi="Arial" w:cs="Arial"/>
          <w:lang w:val="it-IT"/>
        </w:rPr>
        <w:t xml:space="preserve"> _SYMB (grille </w:t>
      </w:r>
      <w:r w:rsidRPr="00527C20">
        <w:rPr>
          <w:rFonts w:ascii="Arial" w:hAnsi="Arial" w:cs="Arial"/>
          <w:lang w:val="it-IT"/>
        </w:rPr>
        <w:t>ventil VH VB)</w:t>
      </w:r>
      <w:r w:rsidR="00900F16">
        <w:rPr>
          <w:rFonts w:ascii="Arial" w:hAnsi="Arial" w:cs="Arial"/>
          <w:lang w:val="it-IT"/>
        </w:rPr>
        <w:t>.......................................................</w:t>
      </w:r>
      <w:r w:rsidR="00900F16">
        <w:rPr>
          <w:rFonts w:ascii="Arial" w:hAnsi="Arial" w:cs="Arial"/>
          <w:lang w:val="it-IT"/>
        </w:rPr>
        <w:tab/>
        <w:t>cyan</w:t>
      </w:r>
    </w:p>
    <w:p w:rsidR="00700C7E" w:rsidRDefault="00700C7E" w:rsidP="00700C7E">
      <w:pPr>
        <w:spacing w:after="0"/>
        <w:rPr>
          <w:rFonts w:ascii="Arial" w:hAnsi="Arial" w:cs="Arial"/>
        </w:rPr>
      </w:pPr>
      <w:r>
        <w:rPr>
          <w:rFonts w:ascii="Arial" w:hAnsi="Arial" w:cs="Arial"/>
        </w:rPr>
        <w:t>CVC _TXT</w:t>
      </w:r>
    </w:p>
    <w:p w:rsidR="00263BE1" w:rsidRDefault="00263BE1" w:rsidP="00165532">
      <w:pPr>
        <w:spacing w:after="0"/>
        <w:rPr>
          <w:rFonts w:ascii="Arial" w:hAnsi="Arial" w:cs="Arial"/>
          <w:b/>
          <w:color w:val="FF0000"/>
        </w:rPr>
      </w:pPr>
    </w:p>
    <w:p w:rsidR="00165532" w:rsidRDefault="00165532" w:rsidP="00165532">
      <w:pPr>
        <w:spacing w:after="0"/>
        <w:rPr>
          <w:rFonts w:ascii="Arial" w:hAnsi="Arial" w:cs="Arial"/>
        </w:rPr>
      </w:pPr>
      <w:r w:rsidRPr="005E1B3D">
        <w:rPr>
          <w:rFonts w:ascii="Arial" w:hAnsi="Arial" w:cs="Arial"/>
          <w:b/>
          <w:color w:val="FF0000"/>
        </w:rPr>
        <w:t>DES_</w:t>
      </w:r>
      <w:r>
        <w:rPr>
          <w:rFonts w:ascii="Arial" w:hAnsi="Arial" w:cs="Arial"/>
        </w:rPr>
        <w:t xml:space="preserve"> (Tous les calques concernant les petits dessins)</w:t>
      </w:r>
    </w:p>
    <w:p w:rsidR="00165532" w:rsidRDefault="00165532" w:rsidP="00165532">
      <w:pPr>
        <w:spacing w:after="0"/>
        <w:rPr>
          <w:rFonts w:ascii="Arial" w:hAnsi="Arial" w:cs="Arial"/>
        </w:rPr>
      </w:pPr>
      <w:proofErr w:type="spellStart"/>
      <w:r>
        <w:rPr>
          <w:rFonts w:ascii="Arial" w:hAnsi="Arial" w:cs="Arial"/>
        </w:rPr>
        <w:t>DES_cadre</w:t>
      </w:r>
      <w:proofErr w:type="spellEnd"/>
    </w:p>
    <w:p w:rsidR="00165532" w:rsidRDefault="00165532" w:rsidP="00165532">
      <w:pPr>
        <w:spacing w:after="0"/>
        <w:rPr>
          <w:rFonts w:ascii="Arial" w:hAnsi="Arial" w:cs="Arial"/>
        </w:rPr>
      </w:pPr>
      <w:proofErr w:type="spellStart"/>
      <w:r>
        <w:rPr>
          <w:rFonts w:ascii="Arial" w:hAnsi="Arial" w:cs="Arial"/>
        </w:rPr>
        <w:t>DES_cartouche</w:t>
      </w:r>
      <w:proofErr w:type="spellEnd"/>
    </w:p>
    <w:p w:rsidR="00165532" w:rsidRDefault="00165532" w:rsidP="00165532">
      <w:pPr>
        <w:spacing w:after="0"/>
        <w:rPr>
          <w:rFonts w:ascii="Arial" w:hAnsi="Arial" w:cs="Arial"/>
        </w:rPr>
      </w:pPr>
      <w:proofErr w:type="spellStart"/>
      <w:r>
        <w:rPr>
          <w:rFonts w:ascii="Arial" w:hAnsi="Arial" w:cs="Arial"/>
        </w:rPr>
        <w:t>DES_entrèe</w:t>
      </w:r>
      <w:proofErr w:type="spellEnd"/>
      <w:r>
        <w:rPr>
          <w:rFonts w:ascii="Arial" w:hAnsi="Arial" w:cs="Arial"/>
        </w:rPr>
        <w:t xml:space="preserve"> sortie (flèche)…………………………………</w:t>
      </w:r>
      <w:r w:rsidR="00263BE1">
        <w:rPr>
          <w:rFonts w:ascii="Arial" w:hAnsi="Arial" w:cs="Arial"/>
        </w:rPr>
        <w:t>……………</w:t>
      </w:r>
      <w:r>
        <w:rPr>
          <w:rFonts w:ascii="Arial" w:hAnsi="Arial" w:cs="Arial"/>
        </w:rPr>
        <w:t>.</w:t>
      </w:r>
      <w:r>
        <w:rPr>
          <w:rFonts w:ascii="Arial" w:hAnsi="Arial" w:cs="Arial"/>
        </w:rPr>
        <w:tab/>
        <w:t>vert</w:t>
      </w:r>
    </w:p>
    <w:p w:rsidR="00165532" w:rsidRDefault="00165532" w:rsidP="00165532">
      <w:pPr>
        <w:spacing w:after="0"/>
        <w:rPr>
          <w:rFonts w:ascii="Arial" w:hAnsi="Arial" w:cs="Arial"/>
        </w:rPr>
      </w:pPr>
      <w:proofErr w:type="spellStart"/>
      <w:r>
        <w:rPr>
          <w:rFonts w:ascii="Arial" w:hAnsi="Arial" w:cs="Arial"/>
        </w:rPr>
        <w:t>DES_Logo</w:t>
      </w:r>
      <w:proofErr w:type="spellEnd"/>
      <w:r>
        <w:rPr>
          <w:rFonts w:ascii="Arial" w:hAnsi="Arial" w:cs="Arial"/>
        </w:rPr>
        <w:t xml:space="preserve"> (logo CHRU)</w:t>
      </w:r>
    </w:p>
    <w:p w:rsidR="00165532" w:rsidRDefault="00165532" w:rsidP="00165532">
      <w:pPr>
        <w:spacing w:after="0"/>
        <w:rPr>
          <w:rFonts w:ascii="Arial" w:hAnsi="Arial" w:cs="Arial"/>
        </w:rPr>
      </w:pPr>
      <w:r>
        <w:rPr>
          <w:rFonts w:ascii="Arial" w:hAnsi="Arial" w:cs="Arial"/>
        </w:rPr>
        <w:t>DES_MODIF (entouré d’un nuage+date)………………</w:t>
      </w:r>
      <w:r w:rsidR="00263BE1">
        <w:rPr>
          <w:rFonts w:ascii="Arial" w:hAnsi="Arial" w:cs="Arial"/>
        </w:rPr>
        <w:t>…………….</w:t>
      </w:r>
      <w:r>
        <w:rPr>
          <w:rFonts w:ascii="Arial" w:hAnsi="Arial" w:cs="Arial"/>
        </w:rPr>
        <w:t>…</w:t>
      </w:r>
      <w:r>
        <w:rPr>
          <w:rFonts w:ascii="Arial" w:hAnsi="Arial" w:cs="Arial"/>
        </w:rPr>
        <w:tab/>
        <w:t>mauve 171</w:t>
      </w:r>
    </w:p>
    <w:p w:rsidR="00EB7843" w:rsidRDefault="00EB7843" w:rsidP="005941DD">
      <w:pPr>
        <w:spacing w:after="0"/>
        <w:rPr>
          <w:rFonts w:ascii="Arial" w:hAnsi="Arial" w:cs="Arial"/>
        </w:rPr>
      </w:pPr>
      <w:r>
        <w:rPr>
          <w:rFonts w:ascii="Arial" w:hAnsi="Arial" w:cs="Arial"/>
        </w:rPr>
        <w:t>DES_MODIF RES (réseaux entourés d’un nuage+date)</w:t>
      </w:r>
      <w:r>
        <w:rPr>
          <w:rFonts w:ascii="Arial" w:hAnsi="Arial" w:cs="Arial"/>
        </w:rPr>
        <w:tab/>
        <w:t>…………….</w:t>
      </w:r>
      <w:r>
        <w:rPr>
          <w:rFonts w:ascii="Arial" w:hAnsi="Arial" w:cs="Arial"/>
        </w:rPr>
        <w:tab/>
        <w:t>Orange 40</w:t>
      </w:r>
    </w:p>
    <w:p w:rsidR="005941DD" w:rsidRDefault="005941DD" w:rsidP="005941DD">
      <w:pPr>
        <w:spacing w:after="0"/>
        <w:rPr>
          <w:rFonts w:ascii="Arial" w:hAnsi="Arial" w:cs="Arial"/>
        </w:rPr>
      </w:pPr>
      <w:proofErr w:type="spellStart"/>
      <w:r>
        <w:rPr>
          <w:rFonts w:ascii="Arial" w:hAnsi="Arial" w:cs="Arial"/>
        </w:rPr>
        <w:t>DES_nord</w:t>
      </w:r>
      <w:proofErr w:type="spellEnd"/>
    </w:p>
    <w:p w:rsidR="005941DD" w:rsidRDefault="005941DD" w:rsidP="005941DD">
      <w:pPr>
        <w:spacing w:after="0"/>
        <w:rPr>
          <w:rFonts w:ascii="Arial" w:hAnsi="Arial" w:cs="Arial"/>
        </w:rPr>
      </w:pPr>
      <w:proofErr w:type="spellStart"/>
      <w:r>
        <w:rPr>
          <w:rFonts w:ascii="Arial" w:hAnsi="Arial" w:cs="Arial"/>
        </w:rPr>
        <w:t>DES_photos</w:t>
      </w:r>
      <w:proofErr w:type="spellEnd"/>
    </w:p>
    <w:p w:rsidR="005941DD" w:rsidRDefault="005941DD" w:rsidP="005941DD">
      <w:pPr>
        <w:spacing w:after="0"/>
        <w:rPr>
          <w:rFonts w:ascii="Arial" w:hAnsi="Arial" w:cs="Arial"/>
        </w:rPr>
      </w:pPr>
      <w:proofErr w:type="spellStart"/>
      <w:r>
        <w:rPr>
          <w:rFonts w:ascii="Arial" w:hAnsi="Arial" w:cs="Arial"/>
        </w:rPr>
        <w:t>DES_planche</w:t>
      </w:r>
      <w:proofErr w:type="spellEnd"/>
      <w:r>
        <w:rPr>
          <w:rFonts w:ascii="Arial" w:hAnsi="Arial" w:cs="Arial"/>
        </w:rPr>
        <w:t xml:space="preserve"> (pour plan de masse)</w:t>
      </w:r>
    </w:p>
    <w:p w:rsidR="005941DD" w:rsidRDefault="005941DD" w:rsidP="005941DD">
      <w:pPr>
        <w:spacing w:after="0"/>
        <w:rPr>
          <w:rFonts w:ascii="Arial" w:hAnsi="Arial" w:cs="Arial"/>
        </w:rPr>
      </w:pPr>
      <w:r>
        <w:rPr>
          <w:rFonts w:ascii="Arial" w:hAnsi="Arial" w:cs="Arial"/>
        </w:rPr>
        <w:t xml:space="preserve">DES_REP photo (prise de </w:t>
      </w:r>
      <w:proofErr w:type="gramStart"/>
      <w:r>
        <w:rPr>
          <w:rFonts w:ascii="Arial" w:hAnsi="Arial" w:cs="Arial"/>
        </w:rPr>
        <w:t>vue )</w:t>
      </w:r>
      <w:proofErr w:type="gramEnd"/>
    </w:p>
    <w:p w:rsidR="005941DD" w:rsidRDefault="005941DD" w:rsidP="005941DD">
      <w:pPr>
        <w:spacing w:after="0"/>
        <w:rPr>
          <w:rFonts w:ascii="Arial" w:hAnsi="Arial" w:cs="Arial"/>
        </w:rPr>
      </w:pPr>
      <w:r>
        <w:rPr>
          <w:rFonts w:ascii="Arial" w:hAnsi="Arial" w:cs="Arial"/>
        </w:rPr>
        <w:t>DES_REP coupe……………………………………………</w:t>
      </w:r>
      <w:r w:rsidR="00263BE1">
        <w:rPr>
          <w:rFonts w:ascii="Arial" w:hAnsi="Arial" w:cs="Arial"/>
        </w:rPr>
        <w:t>……………..</w:t>
      </w:r>
      <w:r>
        <w:rPr>
          <w:rFonts w:ascii="Arial" w:hAnsi="Arial" w:cs="Arial"/>
        </w:rPr>
        <w:t>.</w:t>
      </w:r>
      <w:r>
        <w:rPr>
          <w:rFonts w:ascii="Arial" w:hAnsi="Arial" w:cs="Arial"/>
        </w:rPr>
        <w:tab/>
        <w:t>mauve 210</w:t>
      </w:r>
    </w:p>
    <w:p w:rsidR="005941DD" w:rsidRPr="005941DD" w:rsidRDefault="005941DD" w:rsidP="005941DD">
      <w:pPr>
        <w:spacing w:after="0"/>
        <w:ind w:left="708"/>
        <w:rPr>
          <w:rFonts w:ascii="Arial" w:hAnsi="Arial" w:cs="Arial"/>
          <w:szCs w:val="40"/>
        </w:rPr>
      </w:pPr>
    </w:p>
    <w:p w:rsidR="005941DD" w:rsidRDefault="005941DD" w:rsidP="005941DD">
      <w:pPr>
        <w:spacing w:after="0"/>
        <w:rPr>
          <w:rFonts w:ascii="Arial" w:hAnsi="Arial" w:cs="Arial"/>
        </w:rPr>
      </w:pPr>
      <w:r w:rsidRPr="005E1B3D">
        <w:rPr>
          <w:rFonts w:ascii="Arial" w:hAnsi="Arial" w:cs="Arial"/>
          <w:b/>
          <w:color w:val="FF0000"/>
        </w:rPr>
        <w:t>DESENF_</w:t>
      </w:r>
      <w:r>
        <w:rPr>
          <w:rFonts w:ascii="Arial" w:hAnsi="Arial" w:cs="Arial"/>
        </w:rPr>
        <w:t xml:space="preserve"> (Tous les calques concernant le désenfumage)</w:t>
      </w:r>
    </w:p>
    <w:p w:rsidR="005941DD" w:rsidRPr="007933FE" w:rsidRDefault="007933FE" w:rsidP="005941DD">
      <w:pPr>
        <w:spacing w:after="0"/>
        <w:rPr>
          <w:rFonts w:ascii="Arial" w:hAnsi="Arial" w:cs="Arial"/>
          <w:lang w:val="en-US"/>
        </w:rPr>
      </w:pPr>
      <w:r>
        <w:rPr>
          <w:rFonts w:ascii="Arial" w:hAnsi="Arial" w:cs="Arial"/>
          <w:lang w:val="en-US"/>
        </w:rPr>
        <w:t xml:space="preserve">DESENF_AF </w:t>
      </w:r>
      <w:r w:rsidR="005941DD" w:rsidRPr="007933FE">
        <w:rPr>
          <w:rFonts w:ascii="Arial" w:hAnsi="Arial" w:cs="Arial"/>
          <w:lang w:val="en-US"/>
        </w:rPr>
        <w:t>……………………………………………</w:t>
      </w:r>
      <w:r w:rsidR="00263BE1" w:rsidRPr="007933FE">
        <w:rPr>
          <w:rFonts w:ascii="Arial" w:hAnsi="Arial" w:cs="Arial"/>
          <w:lang w:val="en-US"/>
        </w:rPr>
        <w:t>………………</w:t>
      </w:r>
      <w:r>
        <w:rPr>
          <w:rFonts w:ascii="Arial" w:hAnsi="Arial" w:cs="Arial"/>
          <w:lang w:val="en-US"/>
        </w:rPr>
        <w:tab/>
      </w:r>
      <w:proofErr w:type="spellStart"/>
      <w:r>
        <w:rPr>
          <w:rFonts w:ascii="Arial" w:hAnsi="Arial" w:cs="Arial"/>
          <w:lang w:val="en-US"/>
        </w:rPr>
        <w:t>vert</w:t>
      </w:r>
      <w:proofErr w:type="spellEnd"/>
      <w:r>
        <w:rPr>
          <w:rFonts w:ascii="Arial" w:hAnsi="Arial" w:cs="Arial"/>
          <w:lang w:val="en-US"/>
        </w:rPr>
        <w:t xml:space="preserve"> 60</w:t>
      </w:r>
    </w:p>
    <w:p w:rsidR="007933FE" w:rsidRPr="00A06D64" w:rsidRDefault="007933FE" w:rsidP="005941DD">
      <w:pPr>
        <w:spacing w:after="0"/>
        <w:rPr>
          <w:rFonts w:ascii="Arial" w:hAnsi="Arial" w:cs="Arial"/>
        </w:rPr>
      </w:pPr>
      <w:r w:rsidRPr="007933FE">
        <w:rPr>
          <w:rFonts w:ascii="Arial" w:hAnsi="Arial" w:cs="Arial"/>
          <w:lang w:val="en-US"/>
        </w:rPr>
        <w:t>DESENF_DF</w:t>
      </w:r>
      <w:r>
        <w:rPr>
          <w:rFonts w:ascii="Arial" w:hAnsi="Arial" w:cs="Arial"/>
          <w:lang w:val="en-US"/>
        </w:rPr>
        <w:t>…………………………………………………………….</w:t>
      </w:r>
      <w:r>
        <w:rPr>
          <w:rFonts w:ascii="Arial" w:hAnsi="Arial" w:cs="Arial"/>
          <w:lang w:val="en-US"/>
        </w:rPr>
        <w:tab/>
      </w:r>
      <w:r w:rsidRPr="00A06D64">
        <w:rPr>
          <w:rFonts w:ascii="Arial" w:hAnsi="Arial" w:cs="Arial"/>
        </w:rPr>
        <w:t xml:space="preserve">cyan </w:t>
      </w:r>
    </w:p>
    <w:p w:rsidR="005941DD" w:rsidRDefault="005941DD" w:rsidP="005941DD">
      <w:pPr>
        <w:spacing w:after="0"/>
        <w:rPr>
          <w:rFonts w:ascii="Arial" w:hAnsi="Arial" w:cs="Arial"/>
        </w:rPr>
      </w:pPr>
      <w:r>
        <w:rPr>
          <w:rFonts w:ascii="Arial" w:hAnsi="Arial" w:cs="Arial"/>
        </w:rPr>
        <w:t>DESENF_DET (détail)</w:t>
      </w:r>
    </w:p>
    <w:p w:rsidR="005941DD" w:rsidRDefault="005941DD" w:rsidP="005941DD">
      <w:pPr>
        <w:spacing w:after="0"/>
        <w:rPr>
          <w:rFonts w:ascii="Arial" w:hAnsi="Arial" w:cs="Arial"/>
        </w:rPr>
      </w:pPr>
      <w:proofErr w:type="spellStart"/>
      <w:r>
        <w:rPr>
          <w:rFonts w:ascii="Arial" w:hAnsi="Arial" w:cs="Arial"/>
        </w:rPr>
        <w:t>DESENF_grille</w:t>
      </w:r>
      <w:proofErr w:type="spellEnd"/>
      <w:r>
        <w:rPr>
          <w:rFonts w:ascii="Arial" w:hAnsi="Arial" w:cs="Arial"/>
        </w:rPr>
        <w:t>………………………………………………</w:t>
      </w:r>
      <w:r w:rsidR="00263BE1">
        <w:rPr>
          <w:rFonts w:ascii="Arial" w:hAnsi="Arial" w:cs="Arial"/>
        </w:rPr>
        <w:t>……………..</w:t>
      </w:r>
      <w:r>
        <w:rPr>
          <w:rFonts w:ascii="Arial" w:hAnsi="Arial" w:cs="Arial"/>
        </w:rPr>
        <w:tab/>
      </w:r>
      <w:proofErr w:type="gramStart"/>
      <w:r>
        <w:rPr>
          <w:rFonts w:ascii="Arial" w:hAnsi="Arial" w:cs="Arial"/>
        </w:rPr>
        <w:t>cyan</w:t>
      </w:r>
      <w:proofErr w:type="gramEnd"/>
    </w:p>
    <w:p w:rsidR="001A27DA" w:rsidRDefault="001A27DA" w:rsidP="005941DD">
      <w:pPr>
        <w:spacing w:after="0"/>
        <w:rPr>
          <w:rFonts w:ascii="Arial" w:hAnsi="Arial" w:cs="Arial"/>
        </w:rPr>
      </w:pPr>
      <w:r>
        <w:rPr>
          <w:rFonts w:ascii="Arial" w:hAnsi="Arial" w:cs="Arial"/>
        </w:rPr>
        <w:t xml:space="preserve">DESENF_NIV (créer calque </w:t>
      </w:r>
      <w:proofErr w:type="spellStart"/>
      <w:r>
        <w:rPr>
          <w:rFonts w:ascii="Arial" w:hAnsi="Arial" w:cs="Arial"/>
        </w:rPr>
        <w:t>niv</w:t>
      </w:r>
      <w:proofErr w:type="spellEnd"/>
      <w:r>
        <w:rPr>
          <w:rFonts w:ascii="Arial" w:hAnsi="Arial" w:cs="Arial"/>
        </w:rPr>
        <w:t xml:space="preserve"> INF et SUP) ………………………….</w:t>
      </w:r>
      <w:r>
        <w:rPr>
          <w:rFonts w:ascii="Arial" w:hAnsi="Arial" w:cs="Arial"/>
        </w:rPr>
        <w:tab/>
        <w:t>bleu</w:t>
      </w:r>
    </w:p>
    <w:p w:rsidR="005941DD" w:rsidRDefault="005941DD" w:rsidP="005941DD">
      <w:pPr>
        <w:spacing w:after="0"/>
        <w:rPr>
          <w:rFonts w:ascii="Arial" w:hAnsi="Arial" w:cs="Arial"/>
        </w:rPr>
      </w:pPr>
      <w:proofErr w:type="spellStart"/>
      <w:r>
        <w:rPr>
          <w:rFonts w:ascii="Arial" w:hAnsi="Arial" w:cs="Arial"/>
        </w:rPr>
        <w:t>DESENF_plafond</w:t>
      </w:r>
      <w:proofErr w:type="spellEnd"/>
      <w:r>
        <w:rPr>
          <w:rFonts w:ascii="Arial" w:hAnsi="Arial" w:cs="Arial"/>
        </w:rPr>
        <w:t>……………………………………………</w:t>
      </w:r>
      <w:r w:rsidR="00263BE1">
        <w:rPr>
          <w:rFonts w:ascii="Arial" w:hAnsi="Arial" w:cs="Arial"/>
        </w:rPr>
        <w:t>…………….</w:t>
      </w:r>
      <w:r>
        <w:rPr>
          <w:rFonts w:ascii="Arial" w:hAnsi="Arial" w:cs="Arial"/>
        </w:rPr>
        <w:tab/>
        <w:t>cyan</w:t>
      </w:r>
    </w:p>
    <w:p w:rsidR="005941DD" w:rsidRDefault="005941DD" w:rsidP="005941DD">
      <w:pPr>
        <w:spacing w:after="0"/>
        <w:rPr>
          <w:rFonts w:ascii="Arial" w:hAnsi="Arial" w:cs="Arial"/>
        </w:rPr>
      </w:pPr>
      <w:r>
        <w:rPr>
          <w:rFonts w:ascii="Arial" w:hAnsi="Arial" w:cs="Arial"/>
        </w:rPr>
        <w:t>DESENF_RES</w:t>
      </w:r>
    </w:p>
    <w:p w:rsidR="005941DD" w:rsidRDefault="005941DD" w:rsidP="005941DD">
      <w:pPr>
        <w:spacing w:after="0"/>
        <w:rPr>
          <w:rFonts w:ascii="Arial" w:hAnsi="Arial" w:cs="Arial"/>
        </w:rPr>
      </w:pPr>
      <w:r>
        <w:rPr>
          <w:rFonts w:ascii="Arial" w:hAnsi="Arial" w:cs="Arial"/>
        </w:rPr>
        <w:t>DESENF_TXT………………………………………………</w:t>
      </w:r>
      <w:r w:rsidR="00263BE1">
        <w:rPr>
          <w:rFonts w:ascii="Arial" w:hAnsi="Arial" w:cs="Arial"/>
        </w:rPr>
        <w:t>……………..</w:t>
      </w:r>
      <w:r>
        <w:rPr>
          <w:rFonts w:ascii="Arial" w:hAnsi="Arial" w:cs="Arial"/>
        </w:rPr>
        <w:tab/>
      </w:r>
      <w:proofErr w:type="gramStart"/>
      <w:r>
        <w:rPr>
          <w:rFonts w:ascii="Arial" w:hAnsi="Arial" w:cs="Arial"/>
        </w:rPr>
        <w:t>cyan</w:t>
      </w:r>
      <w:proofErr w:type="gramEnd"/>
    </w:p>
    <w:p w:rsidR="005941DD" w:rsidRPr="005941DD" w:rsidRDefault="005941DD" w:rsidP="005941DD">
      <w:pPr>
        <w:spacing w:after="0"/>
        <w:ind w:left="768"/>
        <w:rPr>
          <w:rFonts w:ascii="Arial" w:hAnsi="Arial" w:cs="Arial"/>
          <w:b/>
          <w:color w:val="FF0000"/>
          <w:szCs w:val="40"/>
        </w:rPr>
      </w:pPr>
    </w:p>
    <w:p w:rsidR="005941DD" w:rsidRDefault="005941DD" w:rsidP="005941DD">
      <w:pPr>
        <w:spacing w:after="0"/>
        <w:rPr>
          <w:rFonts w:ascii="Arial" w:hAnsi="Arial" w:cs="Arial"/>
        </w:rPr>
      </w:pPr>
      <w:r w:rsidRPr="006B56EF">
        <w:rPr>
          <w:rFonts w:ascii="Arial" w:hAnsi="Arial" w:cs="Arial"/>
          <w:b/>
          <w:color w:val="FF0000"/>
        </w:rPr>
        <w:t>ELEC_</w:t>
      </w:r>
      <w:r>
        <w:rPr>
          <w:rFonts w:ascii="Arial" w:hAnsi="Arial" w:cs="Arial"/>
        </w:rPr>
        <w:t xml:space="preserve"> (tous les calques concernant l’</w:t>
      </w:r>
      <w:proofErr w:type="spellStart"/>
      <w:r>
        <w:rPr>
          <w:rFonts w:ascii="Arial" w:hAnsi="Arial" w:cs="Arial"/>
        </w:rPr>
        <w:t>éléctricité</w:t>
      </w:r>
      <w:proofErr w:type="spellEnd"/>
      <w:r>
        <w:rPr>
          <w:rFonts w:ascii="Arial" w:hAnsi="Arial" w:cs="Arial"/>
        </w:rPr>
        <w:t>)………</w:t>
      </w:r>
      <w:r w:rsidR="00263BE1">
        <w:rPr>
          <w:rFonts w:ascii="Arial" w:hAnsi="Arial" w:cs="Arial"/>
        </w:rPr>
        <w:t>………………</w:t>
      </w:r>
      <w:r>
        <w:rPr>
          <w:rFonts w:ascii="Arial" w:hAnsi="Arial" w:cs="Arial"/>
        </w:rPr>
        <w:tab/>
      </w:r>
      <w:r>
        <w:rPr>
          <w:rFonts w:ascii="Arial" w:hAnsi="Arial" w:cs="Arial"/>
        </w:rPr>
        <w:tab/>
      </w:r>
      <w:r>
        <w:rPr>
          <w:rFonts w:ascii="Arial" w:hAnsi="Arial" w:cs="Arial"/>
        </w:rPr>
        <w:tab/>
      </w:r>
    </w:p>
    <w:p w:rsidR="005941DD" w:rsidRDefault="005941DD" w:rsidP="005941DD">
      <w:pPr>
        <w:spacing w:after="0"/>
        <w:rPr>
          <w:rFonts w:ascii="Arial" w:hAnsi="Arial" w:cs="Arial"/>
        </w:rPr>
      </w:pPr>
      <w:r>
        <w:rPr>
          <w:rFonts w:ascii="Arial" w:hAnsi="Arial" w:cs="Arial"/>
        </w:rPr>
        <w:t>ELEC_CCF (voyant au dessus des portes)………………</w:t>
      </w:r>
      <w:r w:rsidR="00263BE1">
        <w:rPr>
          <w:rFonts w:ascii="Arial" w:hAnsi="Arial" w:cs="Arial"/>
        </w:rPr>
        <w:t>…………….</w:t>
      </w:r>
      <w:r>
        <w:rPr>
          <w:rFonts w:ascii="Arial" w:hAnsi="Arial" w:cs="Arial"/>
        </w:rPr>
        <w:tab/>
        <w:t>rouge</w:t>
      </w:r>
    </w:p>
    <w:p w:rsidR="005941DD" w:rsidRDefault="005941DD" w:rsidP="005941DD">
      <w:pPr>
        <w:spacing w:after="0"/>
        <w:rPr>
          <w:rFonts w:ascii="Arial" w:hAnsi="Arial" w:cs="Arial"/>
        </w:rPr>
      </w:pPr>
      <w:r>
        <w:rPr>
          <w:rFonts w:ascii="Arial" w:hAnsi="Arial" w:cs="Arial"/>
        </w:rPr>
        <w:t>ELEC_CFAIBLE (courant faible)</w:t>
      </w:r>
      <w:r w:rsidR="00263BE1">
        <w:rPr>
          <w:rFonts w:ascii="Arial" w:hAnsi="Arial" w:cs="Arial"/>
        </w:rPr>
        <w:t>………………………………………...</w:t>
      </w:r>
      <w:r w:rsidR="00263BE1">
        <w:rPr>
          <w:rFonts w:ascii="Arial" w:hAnsi="Arial" w:cs="Arial"/>
        </w:rPr>
        <w:tab/>
        <w:t>cyan……………………</w:t>
      </w:r>
      <w:r w:rsidR="00263BE1">
        <w:rPr>
          <w:rFonts w:ascii="Arial" w:hAnsi="Arial" w:cs="Arial"/>
        </w:rPr>
        <w:tab/>
      </w:r>
      <w:r>
        <w:rPr>
          <w:rFonts w:ascii="Arial" w:hAnsi="Arial" w:cs="Arial"/>
        </w:rPr>
        <w:t>trait CFA</w:t>
      </w:r>
    </w:p>
    <w:p w:rsidR="005941DD" w:rsidRDefault="005941DD" w:rsidP="005941DD">
      <w:pPr>
        <w:spacing w:after="0"/>
        <w:rPr>
          <w:rFonts w:ascii="Arial" w:hAnsi="Arial" w:cs="Arial"/>
        </w:rPr>
      </w:pPr>
      <w:r>
        <w:rPr>
          <w:rFonts w:ascii="Arial" w:hAnsi="Arial" w:cs="Arial"/>
        </w:rPr>
        <w:t>ELEC_CFORT (courant fort)……</w:t>
      </w:r>
      <w:r w:rsidR="00D015C7">
        <w:rPr>
          <w:rFonts w:ascii="Arial" w:hAnsi="Arial" w:cs="Arial"/>
        </w:rPr>
        <w:t>…………………………</w:t>
      </w:r>
      <w:r w:rsidR="00815898">
        <w:rPr>
          <w:rFonts w:ascii="Arial" w:hAnsi="Arial" w:cs="Arial"/>
        </w:rPr>
        <w:t>……………..</w:t>
      </w:r>
      <w:r w:rsidR="00815898">
        <w:rPr>
          <w:rFonts w:ascii="Arial" w:hAnsi="Arial" w:cs="Arial"/>
        </w:rPr>
        <w:tab/>
      </w:r>
      <w:proofErr w:type="gramStart"/>
      <w:r w:rsidR="00815898">
        <w:rPr>
          <w:rFonts w:ascii="Arial" w:hAnsi="Arial" w:cs="Arial"/>
        </w:rPr>
        <w:t>b</w:t>
      </w:r>
      <w:r w:rsidR="001661E0">
        <w:rPr>
          <w:rFonts w:ascii="Arial" w:hAnsi="Arial" w:cs="Arial"/>
        </w:rPr>
        <w:t>leu</w:t>
      </w:r>
      <w:proofErr w:type="gramEnd"/>
      <w:r w:rsidR="001661E0">
        <w:rPr>
          <w:rFonts w:ascii="Arial" w:hAnsi="Arial" w:cs="Arial"/>
        </w:rPr>
        <w:t xml:space="preserve"> 160</w:t>
      </w:r>
      <w:r w:rsidR="00D015C7">
        <w:rPr>
          <w:rFonts w:ascii="Arial" w:hAnsi="Arial" w:cs="Arial"/>
        </w:rPr>
        <w:t>…………</w:t>
      </w:r>
      <w:r w:rsidR="00263BE1">
        <w:rPr>
          <w:rFonts w:ascii="Arial" w:hAnsi="Arial" w:cs="Arial"/>
        </w:rPr>
        <w:t>……</w:t>
      </w:r>
      <w:r w:rsidR="00D015C7">
        <w:rPr>
          <w:rFonts w:ascii="Arial" w:hAnsi="Arial" w:cs="Arial"/>
        </w:rPr>
        <w:tab/>
      </w:r>
      <w:r>
        <w:rPr>
          <w:rFonts w:ascii="Arial" w:hAnsi="Arial" w:cs="Arial"/>
        </w:rPr>
        <w:t>trait CFO</w:t>
      </w:r>
      <w:r>
        <w:rPr>
          <w:rFonts w:ascii="Arial" w:hAnsi="Arial" w:cs="Arial"/>
        </w:rPr>
        <w:tab/>
      </w:r>
      <w:r>
        <w:rPr>
          <w:rFonts w:ascii="Arial" w:hAnsi="Arial" w:cs="Arial"/>
        </w:rPr>
        <w:tab/>
      </w:r>
      <w:r>
        <w:rPr>
          <w:rFonts w:ascii="Arial" w:hAnsi="Arial" w:cs="Arial"/>
        </w:rPr>
        <w:tab/>
      </w:r>
    </w:p>
    <w:p w:rsidR="005941DD" w:rsidRDefault="00E510A7" w:rsidP="005941DD">
      <w:pPr>
        <w:spacing w:after="0"/>
        <w:rPr>
          <w:rFonts w:ascii="Arial" w:hAnsi="Arial" w:cs="Arial"/>
        </w:rPr>
      </w:pPr>
      <w:r>
        <w:rPr>
          <w:rFonts w:ascii="Arial" w:hAnsi="Arial" w:cs="Arial"/>
          <w:noProof/>
          <w:lang w:eastAsia="fr-FR"/>
        </w:rPr>
        <w:pict>
          <v:shape id="_x0000_s1076" type="#_x0000_t32" style="position:absolute;margin-left:483.7pt;margin-top:2.9pt;width:.05pt;height:531.25pt;z-index:251707392" o:connectortype="straight" strokecolor="#548dd4" strokeweight="3pt">
            <v:shadow type="perspective" color="#243f60" opacity=".5" offset="1pt" offset2="-1pt"/>
          </v:shape>
        </w:pict>
      </w:r>
      <w:r>
        <w:rPr>
          <w:rFonts w:ascii="Arial" w:hAnsi="Arial" w:cs="Arial"/>
          <w:noProof/>
          <w:lang w:eastAsia="fr-FR"/>
        </w:rPr>
        <w:pict>
          <v:shape id="_x0000_s1077" type="#_x0000_t32" style="position:absolute;margin-left:346.45pt;margin-top:8pt;width:.05pt;height:531.25pt;z-index:251708416" o:connectortype="straight" strokecolor="#548dd4" strokeweight="3pt">
            <v:shadow type="perspective" color="#243f60" opacity=".5" offset="1pt" offset2="-1pt"/>
          </v:shape>
        </w:pict>
      </w:r>
      <w:proofErr w:type="spellStart"/>
      <w:r w:rsidR="005941DD">
        <w:rPr>
          <w:rFonts w:ascii="Arial" w:hAnsi="Arial" w:cs="Arial"/>
        </w:rPr>
        <w:t>ELEC_cde</w:t>
      </w:r>
      <w:proofErr w:type="spellEnd"/>
      <w:r w:rsidR="005941DD">
        <w:rPr>
          <w:rFonts w:ascii="Arial" w:hAnsi="Arial" w:cs="Arial"/>
        </w:rPr>
        <w:t xml:space="preserve"> éclairage (interrupteur)</w:t>
      </w:r>
      <w:r w:rsidR="00CB0381">
        <w:rPr>
          <w:rFonts w:ascii="Arial" w:hAnsi="Arial" w:cs="Arial"/>
        </w:rPr>
        <w:t>……………………………………….</w:t>
      </w:r>
      <w:r w:rsidR="00CB0381">
        <w:rPr>
          <w:rFonts w:ascii="Arial" w:hAnsi="Arial" w:cs="Arial"/>
        </w:rPr>
        <w:tab/>
        <w:t>orange 30</w:t>
      </w:r>
    </w:p>
    <w:p w:rsidR="005941DD" w:rsidRDefault="005941DD" w:rsidP="005941DD">
      <w:pPr>
        <w:spacing w:after="0"/>
        <w:rPr>
          <w:rFonts w:ascii="Arial" w:hAnsi="Arial" w:cs="Arial"/>
        </w:rPr>
      </w:pPr>
      <w:proofErr w:type="spellStart"/>
      <w:r>
        <w:rPr>
          <w:rFonts w:ascii="Arial" w:hAnsi="Arial" w:cs="Arial"/>
        </w:rPr>
        <w:t>ELEC_chemin</w:t>
      </w:r>
      <w:proofErr w:type="spellEnd"/>
      <w:r>
        <w:rPr>
          <w:rFonts w:ascii="Arial" w:hAnsi="Arial" w:cs="Arial"/>
        </w:rPr>
        <w:t xml:space="preserve"> de câble</w:t>
      </w:r>
      <w:r w:rsidR="00A52F9D">
        <w:rPr>
          <w:rFonts w:ascii="Arial" w:hAnsi="Arial" w:cs="Arial"/>
        </w:rPr>
        <w:t>s</w:t>
      </w:r>
      <w:r>
        <w:rPr>
          <w:rFonts w:ascii="Arial" w:hAnsi="Arial" w:cs="Arial"/>
        </w:rPr>
        <w:t>……………………………………</w:t>
      </w:r>
      <w:r w:rsidR="000C3502">
        <w:rPr>
          <w:rFonts w:ascii="Arial" w:hAnsi="Arial" w:cs="Arial"/>
        </w:rPr>
        <w:t>…………</w:t>
      </w:r>
      <w:r w:rsidR="00263BE1">
        <w:rPr>
          <w:rFonts w:ascii="Arial" w:hAnsi="Arial" w:cs="Arial"/>
        </w:rPr>
        <w:t>…..</w:t>
      </w:r>
      <w:r w:rsidR="00815898">
        <w:rPr>
          <w:rFonts w:ascii="Arial" w:hAnsi="Arial" w:cs="Arial"/>
        </w:rPr>
        <w:tab/>
      </w:r>
      <w:proofErr w:type="gramStart"/>
      <w:r w:rsidR="00815898">
        <w:rPr>
          <w:rFonts w:ascii="Arial" w:hAnsi="Arial" w:cs="Arial"/>
        </w:rPr>
        <w:t>vert</w:t>
      </w:r>
      <w:proofErr w:type="gramEnd"/>
      <w:r>
        <w:rPr>
          <w:rFonts w:ascii="Arial" w:hAnsi="Arial" w:cs="Arial"/>
        </w:rPr>
        <w:tab/>
      </w:r>
    </w:p>
    <w:p w:rsidR="005941DD" w:rsidRDefault="005941DD" w:rsidP="005941DD">
      <w:pPr>
        <w:spacing w:after="0"/>
        <w:rPr>
          <w:rFonts w:ascii="Arial" w:hAnsi="Arial" w:cs="Arial"/>
        </w:rPr>
      </w:pPr>
      <w:r>
        <w:rPr>
          <w:rFonts w:ascii="Arial" w:hAnsi="Arial" w:cs="Arial"/>
        </w:rPr>
        <w:t>ELEC_DET (détail en écusson)……………………………</w:t>
      </w:r>
      <w:r w:rsidR="000C3502">
        <w:rPr>
          <w:rFonts w:ascii="Arial" w:hAnsi="Arial" w:cs="Arial"/>
        </w:rPr>
        <w:t>……………..</w:t>
      </w:r>
      <w:r>
        <w:rPr>
          <w:rFonts w:ascii="Arial" w:hAnsi="Arial" w:cs="Arial"/>
        </w:rPr>
        <w:tab/>
      </w:r>
    </w:p>
    <w:p w:rsidR="000C3502" w:rsidRDefault="000C3502" w:rsidP="005941DD">
      <w:pPr>
        <w:spacing w:after="0"/>
        <w:rPr>
          <w:rFonts w:ascii="Arial" w:hAnsi="Arial" w:cs="Arial"/>
        </w:rPr>
      </w:pPr>
      <w:proofErr w:type="spellStart"/>
      <w:r>
        <w:rPr>
          <w:rFonts w:ascii="Arial" w:hAnsi="Arial" w:cs="Arial"/>
        </w:rPr>
        <w:t>ELEC_distribution</w:t>
      </w:r>
      <w:proofErr w:type="spellEnd"/>
      <w:r>
        <w:rPr>
          <w:rFonts w:ascii="Arial" w:hAnsi="Arial" w:cs="Arial"/>
        </w:rPr>
        <w:t>……………………………………………………………</w:t>
      </w:r>
    </w:p>
    <w:p w:rsidR="00CB0381" w:rsidRDefault="00CB0381" w:rsidP="00CB0381">
      <w:pPr>
        <w:spacing w:after="0"/>
        <w:rPr>
          <w:rFonts w:ascii="Arial" w:hAnsi="Arial" w:cs="Arial"/>
        </w:rPr>
      </w:pPr>
      <w:proofErr w:type="spellStart"/>
      <w:r>
        <w:rPr>
          <w:rFonts w:ascii="Arial" w:hAnsi="Arial" w:cs="Arial"/>
        </w:rPr>
        <w:t>ELEC_éclairage</w:t>
      </w:r>
      <w:proofErr w:type="spellEnd"/>
      <w:r>
        <w:rPr>
          <w:rFonts w:ascii="Arial" w:hAnsi="Arial" w:cs="Arial"/>
        </w:rPr>
        <w:t xml:space="preserve"> (luminaire applique, lampe aérien, y compris câblage)</w:t>
      </w:r>
      <w:r>
        <w:rPr>
          <w:rFonts w:ascii="Arial" w:hAnsi="Arial" w:cs="Arial"/>
        </w:rPr>
        <w:tab/>
        <w:t>orange 30…………………</w:t>
      </w:r>
      <w:r>
        <w:rPr>
          <w:rFonts w:ascii="Arial" w:hAnsi="Arial" w:cs="Arial"/>
        </w:rPr>
        <w:tab/>
      </w:r>
      <w:proofErr w:type="spellStart"/>
      <w:r>
        <w:rPr>
          <w:rFonts w:ascii="Arial" w:hAnsi="Arial" w:cs="Arial"/>
        </w:rPr>
        <w:t>continuous</w:t>
      </w:r>
      <w:proofErr w:type="spellEnd"/>
    </w:p>
    <w:p w:rsidR="005941DD" w:rsidRDefault="00CB0381" w:rsidP="005941DD">
      <w:pPr>
        <w:spacing w:after="0"/>
        <w:rPr>
          <w:rFonts w:ascii="Arial" w:hAnsi="Arial" w:cs="Arial"/>
        </w:rPr>
      </w:pPr>
      <w:r>
        <w:rPr>
          <w:rFonts w:ascii="Arial" w:hAnsi="Arial" w:cs="Arial"/>
        </w:rPr>
        <w:t>E</w:t>
      </w:r>
      <w:r w:rsidR="005941DD">
        <w:rPr>
          <w:rFonts w:ascii="Arial" w:hAnsi="Arial" w:cs="Arial"/>
        </w:rPr>
        <w:t xml:space="preserve">LEC_MAT (armoire/tableau+flèche boitier, mat locaux </w:t>
      </w:r>
      <w:proofErr w:type="spellStart"/>
      <w:r w:rsidR="005941DD">
        <w:rPr>
          <w:rFonts w:ascii="Arial" w:hAnsi="Arial" w:cs="Arial"/>
        </w:rPr>
        <w:t>techn</w:t>
      </w:r>
      <w:proofErr w:type="spellEnd"/>
      <w:r w:rsidR="005941DD">
        <w:rPr>
          <w:rFonts w:ascii="Arial" w:hAnsi="Arial" w:cs="Arial"/>
        </w:rPr>
        <w:t>)</w:t>
      </w:r>
      <w:r w:rsidR="00263BE1">
        <w:rPr>
          <w:rFonts w:ascii="Arial" w:hAnsi="Arial" w:cs="Arial"/>
        </w:rPr>
        <w:t>………..</w:t>
      </w:r>
      <w:r w:rsidR="005941DD">
        <w:rPr>
          <w:rFonts w:ascii="Arial" w:hAnsi="Arial" w:cs="Arial"/>
        </w:rPr>
        <w:tab/>
      </w:r>
      <w:proofErr w:type="gramStart"/>
      <w:r w:rsidR="00210532">
        <w:rPr>
          <w:rFonts w:ascii="Arial" w:hAnsi="Arial" w:cs="Arial"/>
        </w:rPr>
        <w:t>orange</w:t>
      </w:r>
      <w:proofErr w:type="gramEnd"/>
      <w:r w:rsidR="00210532">
        <w:rPr>
          <w:rFonts w:ascii="Arial" w:hAnsi="Arial" w:cs="Arial"/>
        </w:rPr>
        <w:t xml:space="preserve"> 30</w:t>
      </w:r>
    </w:p>
    <w:p w:rsidR="00F75BDA" w:rsidRDefault="00F75BDA" w:rsidP="005941DD">
      <w:pPr>
        <w:spacing w:after="0"/>
        <w:rPr>
          <w:rFonts w:ascii="Arial" w:hAnsi="Arial" w:cs="Arial"/>
        </w:rPr>
      </w:pPr>
      <w:r>
        <w:rPr>
          <w:rFonts w:ascii="Arial" w:hAnsi="Arial" w:cs="Arial"/>
        </w:rPr>
        <w:t>ELEC_PC (prise interrupteur bloc bureautique)………………………..</w:t>
      </w:r>
      <w:r w:rsidR="00CB0381">
        <w:rPr>
          <w:rFonts w:ascii="Arial" w:hAnsi="Arial" w:cs="Arial"/>
        </w:rPr>
        <w:tab/>
      </w:r>
      <w:proofErr w:type="gramStart"/>
      <w:r w:rsidR="00CB0381">
        <w:rPr>
          <w:rFonts w:ascii="Arial" w:hAnsi="Arial" w:cs="Arial"/>
        </w:rPr>
        <w:t>orange</w:t>
      </w:r>
      <w:proofErr w:type="gramEnd"/>
      <w:r w:rsidR="00CB0381">
        <w:rPr>
          <w:rFonts w:ascii="Arial" w:hAnsi="Arial" w:cs="Arial"/>
        </w:rPr>
        <w:t xml:space="preserve"> 30</w:t>
      </w:r>
    </w:p>
    <w:p w:rsidR="005941DD" w:rsidRDefault="005941DD" w:rsidP="005941DD">
      <w:pPr>
        <w:spacing w:after="0"/>
        <w:rPr>
          <w:rFonts w:ascii="Arial" w:hAnsi="Arial" w:cs="Arial"/>
        </w:rPr>
      </w:pPr>
      <w:r>
        <w:rPr>
          <w:rFonts w:ascii="Arial" w:hAnsi="Arial" w:cs="Arial"/>
        </w:rPr>
        <w:t>ELEC_PC INFOR (informatique)…………………………</w:t>
      </w:r>
      <w:r w:rsidR="00263BE1">
        <w:rPr>
          <w:rFonts w:ascii="Arial" w:hAnsi="Arial" w:cs="Arial"/>
        </w:rPr>
        <w:t>……………….</w:t>
      </w:r>
    </w:p>
    <w:p w:rsidR="005941DD" w:rsidRDefault="005941DD" w:rsidP="005941DD">
      <w:pPr>
        <w:spacing w:after="0"/>
        <w:rPr>
          <w:rFonts w:ascii="Arial" w:hAnsi="Arial" w:cs="Arial"/>
        </w:rPr>
      </w:pPr>
      <w:r>
        <w:rPr>
          <w:rFonts w:ascii="Arial" w:hAnsi="Arial" w:cs="Arial"/>
        </w:rPr>
        <w:t>ELEC_PC RJ45……………………………………………</w:t>
      </w:r>
      <w:r w:rsidR="00263BE1">
        <w:rPr>
          <w:rFonts w:ascii="Arial" w:hAnsi="Arial" w:cs="Arial"/>
        </w:rPr>
        <w:t>………………..</w:t>
      </w:r>
      <w:r>
        <w:rPr>
          <w:rFonts w:ascii="Arial" w:hAnsi="Arial" w:cs="Arial"/>
        </w:rPr>
        <w:tab/>
      </w:r>
      <w:proofErr w:type="gramStart"/>
      <w:r w:rsidR="00CB0381">
        <w:rPr>
          <w:rFonts w:ascii="Arial" w:hAnsi="Arial" w:cs="Arial"/>
        </w:rPr>
        <w:t>orange</w:t>
      </w:r>
      <w:proofErr w:type="gramEnd"/>
      <w:r w:rsidR="00CB0381">
        <w:rPr>
          <w:rFonts w:ascii="Arial" w:hAnsi="Arial" w:cs="Arial"/>
        </w:rPr>
        <w:t xml:space="preserve"> 30</w:t>
      </w:r>
    </w:p>
    <w:p w:rsidR="005941DD" w:rsidRDefault="005941DD" w:rsidP="005941DD">
      <w:pPr>
        <w:spacing w:after="0"/>
        <w:rPr>
          <w:rFonts w:ascii="Arial" w:hAnsi="Arial" w:cs="Arial"/>
        </w:rPr>
      </w:pPr>
      <w:r>
        <w:rPr>
          <w:rFonts w:ascii="Arial" w:hAnsi="Arial" w:cs="Arial"/>
        </w:rPr>
        <w:t>ELEC_PC TEL (téléphone)…………………………………</w:t>
      </w:r>
      <w:r w:rsidR="00263BE1">
        <w:rPr>
          <w:rFonts w:ascii="Arial" w:hAnsi="Arial" w:cs="Arial"/>
        </w:rPr>
        <w:t>……………..</w:t>
      </w:r>
      <w:r>
        <w:rPr>
          <w:rFonts w:ascii="Arial" w:hAnsi="Arial" w:cs="Arial"/>
        </w:rPr>
        <w:tab/>
      </w:r>
      <w:proofErr w:type="gramStart"/>
      <w:r>
        <w:rPr>
          <w:rFonts w:ascii="Arial" w:hAnsi="Arial" w:cs="Arial"/>
        </w:rPr>
        <w:t>vert</w:t>
      </w:r>
      <w:proofErr w:type="gramEnd"/>
    </w:p>
    <w:p w:rsidR="0003312D" w:rsidRDefault="0003312D" w:rsidP="005941DD">
      <w:pPr>
        <w:spacing w:after="0"/>
        <w:rPr>
          <w:rFonts w:ascii="Arial" w:hAnsi="Arial" w:cs="Arial"/>
        </w:rPr>
      </w:pPr>
      <w:r>
        <w:rPr>
          <w:rFonts w:ascii="Arial" w:hAnsi="Arial" w:cs="Arial"/>
        </w:rPr>
        <w:t>ELEC_SYMB baie informatique ………………………………………….</w:t>
      </w:r>
      <w:r>
        <w:rPr>
          <w:rFonts w:ascii="Arial" w:hAnsi="Arial" w:cs="Arial"/>
        </w:rPr>
        <w:tab/>
        <w:t>orange 30</w:t>
      </w:r>
    </w:p>
    <w:p w:rsidR="005941DD" w:rsidRDefault="005941DD" w:rsidP="005941DD">
      <w:pPr>
        <w:spacing w:after="0"/>
        <w:rPr>
          <w:rFonts w:ascii="Arial" w:hAnsi="Arial" w:cs="Arial"/>
        </w:rPr>
      </w:pPr>
      <w:r>
        <w:rPr>
          <w:rFonts w:ascii="Arial" w:hAnsi="Arial" w:cs="Arial"/>
        </w:rPr>
        <w:t>ELEC_SYMB borne ………………………………………………………...</w:t>
      </w:r>
      <w:r>
        <w:rPr>
          <w:rFonts w:ascii="Arial" w:hAnsi="Arial" w:cs="Arial"/>
        </w:rPr>
        <w:tab/>
        <w:t>orange 30</w:t>
      </w:r>
    </w:p>
    <w:p w:rsidR="005941DD" w:rsidRDefault="005941DD" w:rsidP="005941DD">
      <w:pPr>
        <w:spacing w:after="0"/>
        <w:rPr>
          <w:rFonts w:ascii="Arial" w:hAnsi="Arial" w:cs="Arial"/>
        </w:rPr>
      </w:pPr>
      <w:r>
        <w:rPr>
          <w:rFonts w:ascii="Arial" w:hAnsi="Arial" w:cs="Arial"/>
        </w:rPr>
        <w:t>ELEC_SYMB candélabre…………………………………………………..</w:t>
      </w:r>
      <w:r>
        <w:rPr>
          <w:rFonts w:ascii="Arial" w:hAnsi="Arial" w:cs="Arial"/>
        </w:rPr>
        <w:tab/>
      </w:r>
      <w:proofErr w:type="gramStart"/>
      <w:r>
        <w:rPr>
          <w:rFonts w:ascii="Arial" w:hAnsi="Arial" w:cs="Arial"/>
        </w:rPr>
        <w:t>orange</w:t>
      </w:r>
      <w:proofErr w:type="gramEnd"/>
      <w:r>
        <w:rPr>
          <w:rFonts w:ascii="Arial" w:hAnsi="Arial" w:cs="Arial"/>
        </w:rPr>
        <w:t xml:space="preserve"> 30</w:t>
      </w:r>
    </w:p>
    <w:p w:rsidR="005941DD" w:rsidRPr="007A1F15" w:rsidRDefault="005941DD" w:rsidP="005941DD">
      <w:pPr>
        <w:spacing w:after="0"/>
        <w:rPr>
          <w:rFonts w:ascii="Arial" w:hAnsi="Arial" w:cs="Arial"/>
        </w:rPr>
      </w:pPr>
      <w:r w:rsidRPr="007A1F15">
        <w:rPr>
          <w:rFonts w:ascii="Arial" w:hAnsi="Arial" w:cs="Arial"/>
        </w:rPr>
        <w:t>ELEC_TXT</w:t>
      </w:r>
      <w:r>
        <w:rPr>
          <w:rFonts w:ascii="Arial" w:hAnsi="Arial" w:cs="Arial"/>
        </w:rPr>
        <w:t>…………………………………………………………………..</w:t>
      </w:r>
      <w:r>
        <w:rPr>
          <w:rFonts w:ascii="Arial" w:hAnsi="Arial" w:cs="Arial"/>
        </w:rPr>
        <w:tab/>
      </w:r>
      <w:proofErr w:type="gramStart"/>
      <w:r>
        <w:rPr>
          <w:rFonts w:ascii="Arial" w:hAnsi="Arial" w:cs="Arial"/>
        </w:rPr>
        <w:t>texte</w:t>
      </w:r>
      <w:proofErr w:type="gramEnd"/>
    </w:p>
    <w:p w:rsidR="005941DD" w:rsidRDefault="005941DD" w:rsidP="005941DD">
      <w:pPr>
        <w:spacing w:after="0"/>
        <w:rPr>
          <w:rFonts w:ascii="Arial" w:hAnsi="Arial" w:cs="Arial"/>
          <w:b/>
          <w:color w:val="FF0000"/>
        </w:rPr>
      </w:pPr>
    </w:p>
    <w:p w:rsidR="005941DD" w:rsidRDefault="005941DD" w:rsidP="005941DD">
      <w:pPr>
        <w:spacing w:after="0"/>
        <w:rPr>
          <w:rFonts w:ascii="Arial" w:hAnsi="Arial" w:cs="Arial"/>
        </w:rPr>
      </w:pPr>
      <w:r>
        <w:rPr>
          <w:rFonts w:ascii="Arial" w:hAnsi="Arial" w:cs="Arial"/>
          <w:b/>
          <w:color w:val="FF0000"/>
        </w:rPr>
        <w:t>F</w:t>
      </w:r>
      <w:r w:rsidRPr="00D2055C">
        <w:rPr>
          <w:rFonts w:ascii="Arial" w:hAnsi="Arial" w:cs="Arial"/>
          <w:b/>
          <w:color w:val="FF0000"/>
        </w:rPr>
        <w:t>M</w:t>
      </w:r>
      <w:r>
        <w:rPr>
          <w:rFonts w:ascii="Arial" w:hAnsi="Arial" w:cs="Arial"/>
          <w:b/>
          <w:color w:val="FF0000"/>
        </w:rPr>
        <w:t>_</w:t>
      </w:r>
      <w:r>
        <w:rPr>
          <w:rFonts w:ascii="Arial" w:hAnsi="Arial" w:cs="Arial"/>
        </w:rPr>
        <w:t> (Tous les calques concernant les fluides – Voir Légende)</w:t>
      </w:r>
    </w:p>
    <w:p w:rsidR="005941DD" w:rsidRDefault="005941DD" w:rsidP="005941DD">
      <w:pPr>
        <w:spacing w:after="0"/>
        <w:rPr>
          <w:rFonts w:ascii="Arial" w:hAnsi="Arial" w:cs="Arial"/>
        </w:rPr>
      </w:pPr>
      <w:r>
        <w:rPr>
          <w:rFonts w:ascii="Arial" w:hAnsi="Arial" w:cs="Arial"/>
        </w:rPr>
        <w:t xml:space="preserve">DANS LES ARMOIRES ECRIRE FLUIDE SUR CALQUE </w:t>
      </w:r>
      <w:proofErr w:type="spellStart"/>
      <w:r>
        <w:rPr>
          <w:rFonts w:ascii="Arial" w:hAnsi="Arial" w:cs="Arial"/>
        </w:rPr>
        <w:t>TXT_pièce</w:t>
      </w:r>
      <w:proofErr w:type="spellEnd"/>
    </w:p>
    <w:p w:rsidR="005941DD" w:rsidRDefault="005941DD" w:rsidP="005941DD">
      <w:pPr>
        <w:spacing w:after="0"/>
        <w:rPr>
          <w:rFonts w:ascii="Arial" w:hAnsi="Arial" w:cs="Arial"/>
        </w:rPr>
      </w:pPr>
      <w:r>
        <w:rPr>
          <w:rFonts w:ascii="Arial" w:hAnsi="Arial" w:cs="Arial"/>
        </w:rPr>
        <w:t>FM_200</w:t>
      </w:r>
    </w:p>
    <w:p w:rsidR="005941DD" w:rsidRDefault="005941DD" w:rsidP="005941DD">
      <w:pPr>
        <w:spacing w:after="0"/>
        <w:rPr>
          <w:rFonts w:ascii="Arial" w:hAnsi="Arial" w:cs="Arial"/>
        </w:rPr>
      </w:pPr>
      <w:proofErr w:type="spellStart"/>
      <w:r>
        <w:rPr>
          <w:rFonts w:ascii="Arial" w:hAnsi="Arial" w:cs="Arial"/>
        </w:rPr>
        <w:t>FM_a</w:t>
      </w:r>
      <w:r w:rsidR="00263BE1">
        <w:rPr>
          <w:rFonts w:ascii="Arial" w:hAnsi="Arial" w:cs="Arial"/>
        </w:rPr>
        <w:t>larme</w:t>
      </w:r>
      <w:proofErr w:type="spellEnd"/>
      <w:r w:rsidR="00263BE1">
        <w:rPr>
          <w:rFonts w:ascii="Arial" w:hAnsi="Arial" w:cs="Arial"/>
        </w:rPr>
        <w:t>……………………………………………………………….</w:t>
      </w:r>
      <w:r w:rsidR="00263BE1">
        <w:rPr>
          <w:rFonts w:ascii="Arial" w:hAnsi="Arial" w:cs="Arial"/>
        </w:rPr>
        <w:tab/>
      </w:r>
      <w:r>
        <w:rPr>
          <w:rFonts w:ascii="Arial" w:hAnsi="Arial" w:cs="Arial"/>
        </w:rPr>
        <w:t>bleu nuit</w:t>
      </w:r>
    </w:p>
    <w:p w:rsidR="005941DD" w:rsidRPr="00B9429E" w:rsidRDefault="00EC6EF3" w:rsidP="005941DD">
      <w:pPr>
        <w:spacing w:after="0"/>
        <w:rPr>
          <w:rFonts w:ascii="Arial" w:hAnsi="Arial" w:cs="Arial"/>
        </w:rPr>
      </w:pPr>
      <w:r w:rsidRPr="00B9429E">
        <w:rPr>
          <w:rFonts w:ascii="Arial" w:hAnsi="Arial" w:cs="Arial"/>
        </w:rPr>
        <w:t>FM_DET (</w:t>
      </w:r>
      <w:proofErr w:type="spellStart"/>
      <w:r w:rsidRPr="00B9429E">
        <w:rPr>
          <w:rFonts w:ascii="Arial" w:hAnsi="Arial" w:cs="Arial"/>
        </w:rPr>
        <w:t>detail</w:t>
      </w:r>
      <w:proofErr w:type="spellEnd"/>
      <w:r w:rsidRPr="00B9429E">
        <w:rPr>
          <w:rFonts w:ascii="Arial" w:hAnsi="Arial" w:cs="Arial"/>
        </w:rPr>
        <w:t>)</w:t>
      </w:r>
    </w:p>
    <w:p w:rsidR="005941DD" w:rsidRPr="00CE68C7" w:rsidRDefault="005941DD" w:rsidP="005941DD">
      <w:pPr>
        <w:spacing w:after="0"/>
        <w:rPr>
          <w:rFonts w:ascii="Arial" w:hAnsi="Arial" w:cs="Arial"/>
        </w:rPr>
      </w:pPr>
      <w:r w:rsidRPr="00A52D77">
        <w:rPr>
          <w:rFonts w:ascii="Arial" w:hAnsi="Arial" w:cs="Arial"/>
        </w:rPr>
        <w:t>FM_PC AIR…………………………………………..............................</w:t>
      </w:r>
      <w:r w:rsidRPr="00A52D77">
        <w:rPr>
          <w:rFonts w:ascii="Arial" w:hAnsi="Arial" w:cs="Arial"/>
        </w:rPr>
        <w:tab/>
      </w:r>
      <w:r w:rsidR="006D4101">
        <w:rPr>
          <w:rFonts w:ascii="Arial" w:hAnsi="Arial" w:cs="Arial"/>
        </w:rPr>
        <w:t>blanc</w:t>
      </w:r>
    </w:p>
    <w:p w:rsidR="001743A4" w:rsidRDefault="001743A4" w:rsidP="001743A4">
      <w:pPr>
        <w:spacing w:after="0"/>
        <w:rPr>
          <w:rFonts w:ascii="Arial" w:hAnsi="Arial" w:cs="Arial"/>
        </w:rPr>
      </w:pPr>
      <w:r>
        <w:rPr>
          <w:rFonts w:ascii="Arial" w:hAnsi="Arial" w:cs="Arial"/>
        </w:rPr>
        <w:t>FM_PC CO2 (dioxyde de carbone)…………………………………….</w:t>
      </w:r>
      <w:r>
        <w:rPr>
          <w:rFonts w:ascii="Arial" w:hAnsi="Arial" w:cs="Arial"/>
        </w:rPr>
        <w:tab/>
        <w:t>cyan</w:t>
      </w:r>
    </w:p>
    <w:p w:rsidR="005941DD" w:rsidRPr="00CE68C7" w:rsidRDefault="005941DD" w:rsidP="005941DD">
      <w:pPr>
        <w:spacing w:after="0"/>
        <w:rPr>
          <w:rFonts w:ascii="Arial" w:hAnsi="Arial" w:cs="Arial"/>
        </w:rPr>
      </w:pPr>
      <w:r w:rsidRPr="00CE68C7">
        <w:rPr>
          <w:rFonts w:ascii="Arial" w:hAnsi="Arial" w:cs="Arial"/>
        </w:rPr>
        <w:t>FM_PC N2 (azote)</w:t>
      </w:r>
      <w:r w:rsidR="00CE68C7">
        <w:rPr>
          <w:rFonts w:ascii="Arial" w:hAnsi="Arial" w:cs="Arial"/>
        </w:rPr>
        <w:t>……………………………………………………….</w:t>
      </w:r>
      <w:r w:rsidR="00CE68C7">
        <w:rPr>
          <w:rFonts w:ascii="Arial" w:hAnsi="Arial" w:cs="Arial"/>
        </w:rPr>
        <w:tab/>
      </w:r>
      <w:r w:rsidR="006D4101">
        <w:rPr>
          <w:rFonts w:ascii="Arial" w:hAnsi="Arial" w:cs="Arial"/>
        </w:rPr>
        <w:t>bleu 140</w:t>
      </w:r>
    </w:p>
    <w:p w:rsidR="006D4101" w:rsidRDefault="006D4101" w:rsidP="005941DD">
      <w:pPr>
        <w:spacing w:after="0"/>
        <w:rPr>
          <w:rFonts w:ascii="Arial" w:hAnsi="Arial" w:cs="Arial"/>
        </w:rPr>
      </w:pPr>
      <w:r>
        <w:rPr>
          <w:rFonts w:ascii="Arial" w:hAnsi="Arial" w:cs="Arial"/>
        </w:rPr>
        <w:t xml:space="preserve">FM_PC N2O </w:t>
      </w:r>
      <w:r w:rsidRPr="00263BE1">
        <w:rPr>
          <w:rFonts w:ascii="Arial" w:hAnsi="Arial" w:cs="Arial"/>
        </w:rPr>
        <w:t>(protoxyde d’azote)…………………………………...</w:t>
      </w:r>
      <w:r>
        <w:rPr>
          <w:rFonts w:ascii="Arial" w:hAnsi="Arial" w:cs="Arial"/>
        </w:rPr>
        <w:t>....</w:t>
      </w:r>
      <w:r>
        <w:rPr>
          <w:rFonts w:ascii="Arial" w:hAnsi="Arial" w:cs="Arial"/>
        </w:rPr>
        <w:tab/>
        <w:t>bleu 160</w:t>
      </w:r>
    </w:p>
    <w:p w:rsidR="00D403EE" w:rsidRDefault="00D403EE" w:rsidP="005941DD">
      <w:pPr>
        <w:spacing w:after="0"/>
        <w:rPr>
          <w:rFonts w:ascii="Arial" w:hAnsi="Arial" w:cs="Arial"/>
        </w:rPr>
      </w:pPr>
      <w:r>
        <w:rPr>
          <w:rFonts w:ascii="Arial" w:hAnsi="Arial" w:cs="Arial"/>
        </w:rPr>
        <w:t>FM_PC SEGA……………………………………………………………</w:t>
      </w:r>
      <w:r>
        <w:rPr>
          <w:rFonts w:ascii="Arial" w:hAnsi="Arial" w:cs="Arial"/>
        </w:rPr>
        <w:tab/>
        <w:t>orange 30</w:t>
      </w:r>
    </w:p>
    <w:p w:rsidR="005941DD" w:rsidRDefault="005941DD" w:rsidP="005941DD">
      <w:pPr>
        <w:spacing w:after="0"/>
        <w:rPr>
          <w:rFonts w:ascii="Arial" w:hAnsi="Arial" w:cs="Arial"/>
        </w:rPr>
      </w:pPr>
      <w:r>
        <w:rPr>
          <w:rFonts w:ascii="Arial" w:hAnsi="Arial" w:cs="Arial"/>
        </w:rPr>
        <w:t>FM_PC VIDE…………………………………………...........................</w:t>
      </w:r>
      <w:r>
        <w:rPr>
          <w:rFonts w:ascii="Arial" w:hAnsi="Arial" w:cs="Arial"/>
        </w:rPr>
        <w:tab/>
      </w:r>
      <w:r w:rsidR="001743A4">
        <w:rPr>
          <w:rFonts w:ascii="Arial" w:hAnsi="Arial" w:cs="Arial"/>
        </w:rPr>
        <w:t>vert</w:t>
      </w:r>
    </w:p>
    <w:p w:rsidR="005941DD" w:rsidRDefault="005941DD" w:rsidP="005941DD">
      <w:pPr>
        <w:spacing w:after="0"/>
        <w:rPr>
          <w:rFonts w:ascii="Arial" w:hAnsi="Arial" w:cs="Arial"/>
        </w:rPr>
      </w:pPr>
      <w:r>
        <w:rPr>
          <w:rFonts w:ascii="Arial" w:hAnsi="Arial" w:cs="Arial"/>
        </w:rPr>
        <w:t>FM_PC O2 (oxygène)……………………….......................................</w:t>
      </w:r>
      <w:r>
        <w:rPr>
          <w:rFonts w:ascii="Arial" w:hAnsi="Arial" w:cs="Arial"/>
        </w:rPr>
        <w:tab/>
      </w:r>
      <w:r w:rsidR="006D4101">
        <w:rPr>
          <w:rFonts w:ascii="Arial" w:hAnsi="Arial" w:cs="Arial"/>
        </w:rPr>
        <w:t>rouge</w:t>
      </w:r>
    </w:p>
    <w:p w:rsidR="005941DD" w:rsidRPr="00335E68" w:rsidRDefault="00110C3A" w:rsidP="005941DD">
      <w:pPr>
        <w:spacing w:after="0"/>
        <w:rPr>
          <w:rFonts w:ascii="Arial" w:hAnsi="Arial" w:cs="Arial"/>
        </w:rPr>
      </w:pPr>
      <w:r>
        <w:rPr>
          <w:rFonts w:ascii="Arial" w:hAnsi="Arial" w:cs="Arial"/>
        </w:rPr>
        <w:t xml:space="preserve">FM_RES </w:t>
      </w:r>
      <w:r w:rsidR="005941DD" w:rsidRPr="00335E68">
        <w:rPr>
          <w:rFonts w:ascii="Arial" w:hAnsi="Arial" w:cs="Arial"/>
        </w:rPr>
        <w:t>ACM</w:t>
      </w:r>
      <w:r w:rsidR="001743A4">
        <w:rPr>
          <w:rFonts w:ascii="Arial" w:hAnsi="Arial" w:cs="Arial"/>
        </w:rPr>
        <w:t xml:space="preserve"> (Air comprimé médical)……</w:t>
      </w:r>
      <w:r w:rsidR="005941DD">
        <w:rPr>
          <w:rFonts w:ascii="Arial" w:hAnsi="Arial" w:cs="Arial"/>
        </w:rPr>
        <w:t>……………………………</w:t>
      </w:r>
      <w:r w:rsidR="005941DD">
        <w:rPr>
          <w:rFonts w:ascii="Arial" w:hAnsi="Arial" w:cs="Arial"/>
        </w:rPr>
        <w:tab/>
      </w:r>
      <w:r w:rsidR="006D4101">
        <w:rPr>
          <w:rFonts w:ascii="Arial" w:hAnsi="Arial" w:cs="Arial"/>
        </w:rPr>
        <w:t>blanc…..</w:t>
      </w:r>
      <w:r w:rsidR="001743A4">
        <w:rPr>
          <w:rFonts w:ascii="Arial" w:hAnsi="Arial" w:cs="Arial"/>
        </w:rPr>
        <w:t>…………………</w:t>
      </w:r>
      <w:r w:rsidR="005941DD">
        <w:rPr>
          <w:rFonts w:ascii="Arial" w:hAnsi="Arial" w:cs="Arial"/>
        </w:rPr>
        <w:tab/>
        <w:t>trait ACM</w:t>
      </w:r>
    </w:p>
    <w:p w:rsidR="00E81363" w:rsidRDefault="00110C3A" w:rsidP="005941DD">
      <w:pPr>
        <w:spacing w:after="0"/>
        <w:rPr>
          <w:rFonts w:ascii="Arial" w:hAnsi="Arial" w:cs="Arial"/>
        </w:rPr>
      </w:pPr>
      <w:r>
        <w:rPr>
          <w:rFonts w:ascii="Arial" w:hAnsi="Arial" w:cs="Arial"/>
        </w:rPr>
        <w:t xml:space="preserve">FM_RES </w:t>
      </w:r>
      <w:r w:rsidR="00E81363" w:rsidRPr="00335E68">
        <w:rPr>
          <w:rFonts w:ascii="Arial" w:hAnsi="Arial" w:cs="Arial"/>
        </w:rPr>
        <w:t>ACM</w:t>
      </w:r>
      <w:r w:rsidR="00E81363">
        <w:rPr>
          <w:rFonts w:ascii="Arial" w:hAnsi="Arial" w:cs="Arial"/>
        </w:rPr>
        <w:t xml:space="preserve"> 5…………………………………………………………..</w:t>
      </w:r>
      <w:r w:rsidR="00E81363">
        <w:rPr>
          <w:rFonts w:ascii="Arial" w:hAnsi="Arial" w:cs="Arial"/>
        </w:rPr>
        <w:tab/>
      </w:r>
      <w:proofErr w:type="gramStart"/>
      <w:r w:rsidR="006D4101">
        <w:rPr>
          <w:rFonts w:ascii="Arial" w:hAnsi="Arial" w:cs="Arial"/>
        </w:rPr>
        <w:t>blanc</w:t>
      </w:r>
      <w:proofErr w:type="gramEnd"/>
      <w:r w:rsidR="006D4101">
        <w:rPr>
          <w:rFonts w:ascii="Arial" w:hAnsi="Arial" w:cs="Arial"/>
        </w:rPr>
        <w:t>….</w:t>
      </w:r>
      <w:r w:rsidR="001743A4">
        <w:rPr>
          <w:rFonts w:ascii="Arial" w:hAnsi="Arial" w:cs="Arial"/>
        </w:rPr>
        <w:t>………………….</w:t>
      </w:r>
    </w:p>
    <w:p w:rsidR="00E81363" w:rsidRDefault="00110C3A" w:rsidP="00E81363">
      <w:pPr>
        <w:spacing w:after="0"/>
        <w:rPr>
          <w:rFonts w:ascii="Arial" w:hAnsi="Arial" w:cs="Arial"/>
        </w:rPr>
      </w:pPr>
      <w:r>
        <w:rPr>
          <w:rFonts w:ascii="Arial" w:hAnsi="Arial" w:cs="Arial"/>
        </w:rPr>
        <w:t xml:space="preserve">FM_RES </w:t>
      </w:r>
      <w:r w:rsidR="00E81363" w:rsidRPr="00335E68">
        <w:rPr>
          <w:rFonts w:ascii="Arial" w:hAnsi="Arial" w:cs="Arial"/>
        </w:rPr>
        <w:t>ACM</w:t>
      </w:r>
      <w:r w:rsidR="00E81363">
        <w:rPr>
          <w:rFonts w:ascii="Arial" w:hAnsi="Arial" w:cs="Arial"/>
        </w:rPr>
        <w:t xml:space="preserve"> 8…………………………………………………………..</w:t>
      </w:r>
      <w:r w:rsidR="00E81363">
        <w:rPr>
          <w:rFonts w:ascii="Arial" w:hAnsi="Arial" w:cs="Arial"/>
        </w:rPr>
        <w:tab/>
      </w:r>
      <w:proofErr w:type="gramStart"/>
      <w:r w:rsidR="006D4101">
        <w:rPr>
          <w:rFonts w:ascii="Arial" w:hAnsi="Arial" w:cs="Arial"/>
        </w:rPr>
        <w:t>blanc</w:t>
      </w:r>
      <w:proofErr w:type="gramEnd"/>
      <w:r w:rsidR="006D4101">
        <w:rPr>
          <w:rFonts w:ascii="Arial" w:hAnsi="Arial" w:cs="Arial"/>
        </w:rPr>
        <w:t>….</w:t>
      </w:r>
      <w:r w:rsidR="00CE68C7">
        <w:rPr>
          <w:rFonts w:ascii="Arial" w:hAnsi="Arial" w:cs="Arial"/>
        </w:rPr>
        <w:t>…………………</w:t>
      </w:r>
      <w:r w:rsidR="00CE68C7">
        <w:rPr>
          <w:rFonts w:ascii="Arial" w:hAnsi="Arial" w:cs="Arial"/>
        </w:rPr>
        <w:tab/>
      </w:r>
    </w:p>
    <w:p w:rsidR="005941DD" w:rsidRDefault="00E81363" w:rsidP="005941DD">
      <w:pPr>
        <w:spacing w:after="0"/>
        <w:rPr>
          <w:rFonts w:ascii="Arial" w:hAnsi="Arial" w:cs="Arial"/>
        </w:rPr>
      </w:pPr>
      <w:r>
        <w:rPr>
          <w:rFonts w:ascii="Arial" w:hAnsi="Arial" w:cs="Arial"/>
        </w:rPr>
        <w:t>F</w:t>
      </w:r>
      <w:r w:rsidR="00110C3A">
        <w:rPr>
          <w:rFonts w:ascii="Arial" w:hAnsi="Arial" w:cs="Arial"/>
        </w:rPr>
        <w:t xml:space="preserve">M_RES </w:t>
      </w:r>
      <w:r w:rsidR="005941DD">
        <w:rPr>
          <w:rFonts w:ascii="Arial" w:hAnsi="Arial" w:cs="Arial"/>
        </w:rPr>
        <w:t>AIR………………………………………....</w:t>
      </w:r>
      <w:r w:rsidR="00EC6EF3">
        <w:rPr>
          <w:rFonts w:ascii="Arial" w:hAnsi="Arial" w:cs="Arial"/>
        </w:rPr>
        <w:t>..........................</w:t>
      </w:r>
      <w:r w:rsidR="00EC6EF3">
        <w:rPr>
          <w:rFonts w:ascii="Arial" w:hAnsi="Arial" w:cs="Arial"/>
        </w:rPr>
        <w:tab/>
      </w:r>
      <w:r w:rsidR="006D4101">
        <w:rPr>
          <w:rFonts w:ascii="Arial" w:hAnsi="Arial" w:cs="Arial"/>
        </w:rPr>
        <w:t>blanc….</w:t>
      </w:r>
      <w:r w:rsidR="00EC6EF3">
        <w:rPr>
          <w:rFonts w:ascii="Arial" w:hAnsi="Arial" w:cs="Arial"/>
        </w:rPr>
        <w:t>………………..</w:t>
      </w:r>
      <w:r w:rsidR="005941DD">
        <w:rPr>
          <w:rFonts w:ascii="Arial" w:hAnsi="Arial" w:cs="Arial"/>
        </w:rPr>
        <w:tab/>
      </w:r>
      <w:proofErr w:type="gramStart"/>
      <w:r w:rsidR="005941DD">
        <w:rPr>
          <w:rFonts w:ascii="Arial" w:hAnsi="Arial" w:cs="Arial"/>
        </w:rPr>
        <w:t>trait</w:t>
      </w:r>
      <w:proofErr w:type="gramEnd"/>
      <w:r w:rsidR="005941DD">
        <w:rPr>
          <w:rFonts w:ascii="Arial" w:hAnsi="Arial" w:cs="Arial"/>
        </w:rPr>
        <w:t xml:space="preserve"> AIR</w:t>
      </w:r>
    </w:p>
    <w:p w:rsidR="00F56BCA" w:rsidRDefault="00110C3A" w:rsidP="005941DD">
      <w:pPr>
        <w:spacing w:after="0"/>
        <w:rPr>
          <w:rFonts w:ascii="Arial" w:hAnsi="Arial" w:cs="Arial"/>
        </w:rPr>
      </w:pPr>
      <w:r>
        <w:rPr>
          <w:rFonts w:ascii="Arial" w:hAnsi="Arial" w:cs="Arial"/>
        </w:rPr>
        <w:t xml:space="preserve">FM_RES </w:t>
      </w:r>
      <w:r w:rsidR="00F56BCA">
        <w:rPr>
          <w:rFonts w:ascii="Arial" w:hAnsi="Arial" w:cs="Arial"/>
        </w:rPr>
        <w:t>AIR 8bars……………………………………………………….</w:t>
      </w:r>
      <w:r w:rsidR="00D74C32">
        <w:rPr>
          <w:rFonts w:ascii="Arial" w:hAnsi="Arial" w:cs="Arial"/>
        </w:rPr>
        <w:tab/>
      </w:r>
      <w:r w:rsidR="006D4101">
        <w:rPr>
          <w:rFonts w:ascii="Arial" w:hAnsi="Arial" w:cs="Arial"/>
        </w:rPr>
        <w:t>blanc….</w:t>
      </w:r>
      <w:r w:rsidR="00D74C32">
        <w:rPr>
          <w:rFonts w:ascii="Arial" w:hAnsi="Arial" w:cs="Arial"/>
        </w:rPr>
        <w:t>………………..</w:t>
      </w:r>
      <w:r w:rsidR="00D74C32">
        <w:rPr>
          <w:rFonts w:ascii="Arial" w:hAnsi="Arial" w:cs="Arial"/>
        </w:rPr>
        <w:tab/>
        <w:t>trait AIR</w:t>
      </w:r>
    </w:p>
    <w:p w:rsidR="005941DD" w:rsidRDefault="00110C3A" w:rsidP="005941DD">
      <w:pPr>
        <w:spacing w:after="0"/>
        <w:rPr>
          <w:rFonts w:ascii="Arial" w:hAnsi="Arial" w:cs="Arial"/>
        </w:rPr>
      </w:pPr>
      <w:r>
        <w:rPr>
          <w:rFonts w:ascii="Arial" w:hAnsi="Arial" w:cs="Arial"/>
        </w:rPr>
        <w:t xml:space="preserve">FM_RES </w:t>
      </w:r>
      <w:r w:rsidR="005941DD">
        <w:rPr>
          <w:rFonts w:ascii="Arial" w:hAnsi="Arial" w:cs="Arial"/>
        </w:rPr>
        <w:t>CO2 (dioxyde de carbone)………………………………….</w:t>
      </w:r>
      <w:r w:rsidR="005941DD">
        <w:rPr>
          <w:rFonts w:ascii="Arial" w:hAnsi="Arial" w:cs="Arial"/>
        </w:rPr>
        <w:tab/>
        <w:t>cyan</w:t>
      </w:r>
    </w:p>
    <w:p w:rsidR="006D4101" w:rsidRPr="00CE68C7" w:rsidRDefault="006D4101" w:rsidP="006D4101">
      <w:pPr>
        <w:spacing w:after="0"/>
        <w:rPr>
          <w:rFonts w:ascii="Arial" w:hAnsi="Arial" w:cs="Arial"/>
        </w:rPr>
      </w:pPr>
      <w:r w:rsidRPr="00CE68C7">
        <w:rPr>
          <w:rFonts w:ascii="Arial" w:hAnsi="Arial" w:cs="Arial"/>
        </w:rPr>
        <w:t>FM_PC N2 (azote)</w:t>
      </w:r>
      <w:r>
        <w:rPr>
          <w:rFonts w:ascii="Arial" w:hAnsi="Arial" w:cs="Arial"/>
        </w:rPr>
        <w:t>……………………………………………………….</w:t>
      </w:r>
      <w:r>
        <w:rPr>
          <w:rFonts w:ascii="Arial" w:hAnsi="Arial" w:cs="Arial"/>
        </w:rPr>
        <w:tab/>
        <w:t>bleu 140</w:t>
      </w:r>
    </w:p>
    <w:p w:rsidR="005941DD" w:rsidRPr="00A41AEC" w:rsidRDefault="00E510A7" w:rsidP="005941DD">
      <w:pPr>
        <w:spacing w:after="0"/>
        <w:rPr>
          <w:rFonts w:ascii="Arial" w:hAnsi="Arial" w:cs="Arial"/>
        </w:rPr>
      </w:pPr>
      <w:r>
        <w:rPr>
          <w:rFonts w:ascii="Arial" w:hAnsi="Arial" w:cs="Arial"/>
          <w:noProof/>
        </w:rPr>
        <w:pict>
          <v:shape id="_x0000_s1041" type="#_x0000_t32" style="position:absolute;margin-left:486pt;margin-top:-17.2pt;width:0;height:532.5pt;z-index:251678720" o:connectortype="straight" strokecolor="#548dd4" strokeweight="3pt">
            <v:shadow type="perspective" color="#243f60" opacity=".5" offset="1pt" offset2="-1pt"/>
          </v:shape>
        </w:pict>
      </w:r>
      <w:r>
        <w:rPr>
          <w:rFonts w:ascii="Arial" w:hAnsi="Arial" w:cs="Arial"/>
          <w:noProof/>
        </w:rPr>
        <w:pict>
          <v:shape id="_x0000_s1040" type="#_x0000_t32" style="position:absolute;margin-left:344.95pt;margin-top:-17.2pt;width:.05pt;height:532.5pt;z-index:251677696" o:connectortype="straight" strokecolor="#548dd4" strokeweight="3pt">
            <v:shadow type="perspective" color="#243f60" opacity=".5" offset="1pt" offset2="-1pt"/>
          </v:shape>
        </w:pict>
      </w:r>
      <w:r w:rsidR="00110C3A">
        <w:rPr>
          <w:rFonts w:ascii="Arial" w:hAnsi="Arial" w:cs="Arial"/>
        </w:rPr>
        <w:t xml:space="preserve">FM_RES </w:t>
      </w:r>
      <w:r w:rsidR="00EC6EF3">
        <w:rPr>
          <w:rFonts w:ascii="Arial" w:hAnsi="Arial" w:cs="Arial"/>
        </w:rPr>
        <w:t xml:space="preserve">N2O </w:t>
      </w:r>
      <w:r w:rsidR="005941DD" w:rsidRPr="00263BE1">
        <w:rPr>
          <w:rFonts w:ascii="Arial" w:hAnsi="Arial" w:cs="Arial"/>
        </w:rPr>
        <w:t>(prot</w:t>
      </w:r>
      <w:r w:rsidR="00D015C7" w:rsidRPr="00263BE1">
        <w:rPr>
          <w:rFonts w:ascii="Arial" w:hAnsi="Arial" w:cs="Arial"/>
        </w:rPr>
        <w:t>oxyde d’azote)…………………………………...</w:t>
      </w:r>
      <w:r w:rsidR="00D015C7" w:rsidRPr="00263BE1">
        <w:rPr>
          <w:rFonts w:ascii="Arial" w:hAnsi="Arial" w:cs="Arial"/>
        </w:rPr>
        <w:tab/>
      </w:r>
      <w:r w:rsidR="00EC6EF3">
        <w:rPr>
          <w:rFonts w:ascii="Arial" w:hAnsi="Arial" w:cs="Arial"/>
        </w:rPr>
        <w:t>bl</w:t>
      </w:r>
      <w:r w:rsidR="006D4101">
        <w:rPr>
          <w:rFonts w:ascii="Arial" w:hAnsi="Arial" w:cs="Arial"/>
        </w:rPr>
        <w:t>eu 160</w:t>
      </w:r>
    </w:p>
    <w:p w:rsidR="005941DD" w:rsidRDefault="00110C3A" w:rsidP="005941DD">
      <w:pPr>
        <w:spacing w:after="0"/>
        <w:rPr>
          <w:rFonts w:ascii="Arial" w:hAnsi="Arial" w:cs="Arial"/>
        </w:rPr>
      </w:pPr>
      <w:r>
        <w:rPr>
          <w:rFonts w:ascii="Arial" w:hAnsi="Arial" w:cs="Arial"/>
        </w:rPr>
        <w:t xml:space="preserve">FM_RES </w:t>
      </w:r>
      <w:r w:rsidR="005941DD">
        <w:rPr>
          <w:rFonts w:ascii="Arial" w:hAnsi="Arial" w:cs="Arial"/>
        </w:rPr>
        <w:t>O2 (o</w:t>
      </w:r>
      <w:r w:rsidR="00EC6EF3">
        <w:rPr>
          <w:rFonts w:ascii="Arial" w:hAnsi="Arial" w:cs="Arial"/>
        </w:rPr>
        <w:t>xygène) …………………………………………………</w:t>
      </w:r>
      <w:r w:rsidR="00EC6EF3">
        <w:rPr>
          <w:rFonts w:ascii="Arial" w:hAnsi="Arial" w:cs="Arial"/>
        </w:rPr>
        <w:tab/>
      </w:r>
      <w:r w:rsidR="006D4101">
        <w:rPr>
          <w:rFonts w:ascii="Arial" w:hAnsi="Arial" w:cs="Arial"/>
        </w:rPr>
        <w:t>rouge</w:t>
      </w:r>
      <w:r w:rsidR="005941DD">
        <w:rPr>
          <w:rFonts w:ascii="Arial" w:hAnsi="Arial" w:cs="Arial"/>
        </w:rPr>
        <w:t>……………………</w:t>
      </w:r>
      <w:r w:rsidR="005941DD">
        <w:rPr>
          <w:rFonts w:ascii="Arial" w:hAnsi="Arial" w:cs="Arial"/>
        </w:rPr>
        <w:tab/>
        <w:t>trait O²</w:t>
      </w:r>
    </w:p>
    <w:p w:rsidR="005941DD" w:rsidRPr="00110C3A" w:rsidRDefault="00526FBB" w:rsidP="005941DD">
      <w:pPr>
        <w:spacing w:after="0"/>
        <w:rPr>
          <w:rFonts w:ascii="Arial" w:hAnsi="Arial" w:cs="Arial"/>
        </w:rPr>
      </w:pPr>
      <w:r>
        <w:rPr>
          <w:rFonts w:ascii="Arial" w:hAnsi="Arial" w:cs="Arial"/>
        </w:rPr>
        <w:t xml:space="preserve">FM_RES </w:t>
      </w:r>
      <w:r w:rsidR="005941DD" w:rsidRPr="00110C3A">
        <w:rPr>
          <w:rFonts w:ascii="Arial" w:hAnsi="Arial" w:cs="Arial"/>
        </w:rPr>
        <w:t>SEGA</w:t>
      </w:r>
      <w:r w:rsidR="00110C3A" w:rsidRPr="00110C3A">
        <w:rPr>
          <w:rFonts w:ascii="Arial" w:hAnsi="Arial" w:cs="Arial"/>
        </w:rPr>
        <w:t xml:space="preserve"> (rejet </w:t>
      </w:r>
      <w:proofErr w:type="spellStart"/>
      <w:r w:rsidR="00110C3A" w:rsidRPr="00110C3A">
        <w:rPr>
          <w:rFonts w:ascii="Arial" w:hAnsi="Arial" w:cs="Arial"/>
        </w:rPr>
        <w:t>se</w:t>
      </w:r>
      <w:r w:rsidR="00110C3A">
        <w:rPr>
          <w:rFonts w:ascii="Arial" w:hAnsi="Arial" w:cs="Arial"/>
        </w:rPr>
        <w:t>ga</w:t>
      </w:r>
      <w:proofErr w:type="spellEnd"/>
      <w:r w:rsidR="00110C3A">
        <w:rPr>
          <w:rFonts w:ascii="Arial" w:hAnsi="Arial" w:cs="Arial"/>
        </w:rPr>
        <w:t>)………………………………………</w:t>
      </w:r>
      <w:r>
        <w:rPr>
          <w:rFonts w:ascii="Arial" w:hAnsi="Arial" w:cs="Arial"/>
        </w:rPr>
        <w:t>…….</w:t>
      </w:r>
      <w:r w:rsidR="00110C3A">
        <w:rPr>
          <w:rFonts w:ascii="Arial" w:hAnsi="Arial" w:cs="Arial"/>
        </w:rPr>
        <w:tab/>
        <w:t>orange 30</w:t>
      </w:r>
    </w:p>
    <w:p w:rsidR="005941DD" w:rsidRDefault="00110C3A" w:rsidP="005941DD">
      <w:pPr>
        <w:spacing w:after="0"/>
        <w:rPr>
          <w:rFonts w:ascii="Arial" w:hAnsi="Arial" w:cs="Arial"/>
        </w:rPr>
      </w:pPr>
      <w:r>
        <w:rPr>
          <w:rFonts w:ascii="Arial" w:hAnsi="Arial" w:cs="Arial"/>
        </w:rPr>
        <w:t xml:space="preserve">FM_RES </w:t>
      </w:r>
      <w:r w:rsidR="005941DD">
        <w:rPr>
          <w:rFonts w:ascii="Arial" w:hAnsi="Arial" w:cs="Arial"/>
        </w:rPr>
        <w:t>VID</w:t>
      </w:r>
      <w:r w:rsidR="00EC6EF3">
        <w:rPr>
          <w:rFonts w:ascii="Arial" w:hAnsi="Arial" w:cs="Arial"/>
        </w:rPr>
        <w:t>E…………………………………………………………...</w:t>
      </w:r>
      <w:r w:rsidR="00EC6EF3">
        <w:rPr>
          <w:rFonts w:ascii="Arial" w:hAnsi="Arial" w:cs="Arial"/>
        </w:rPr>
        <w:tab/>
        <w:t>vert.</w:t>
      </w:r>
      <w:r w:rsidR="005941DD">
        <w:rPr>
          <w:rFonts w:ascii="Arial" w:hAnsi="Arial" w:cs="Arial"/>
        </w:rPr>
        <w:t>………..</w:t>
      </w:r>
      <w:r w:rsidR="005941DD" w:rsidRPr="0094227B">
        <w:rPr>
          <w:rFonts w:ascii="Arial" w:hAnsi="Arial" w:cs="Arial"/>
        </w:rPr>
        <w:t xml:space="preserve"> </w:t>
      </w:r>
      <w:r w:rsidR="005941DD">
        <w:rPr>
          <w:rFonts w:ascii="Arial" w:hAnsi="Arial" w:cs="Arial"/>
        </w:rPr>
        <w:t>…………</w:t>
      </w:r>
      <w:r w:rsidR="005941DD">
        <w:rPr>
          <w:rFonts w:ascii="Arial" w:hAnsi="Arial" w:cs="Arial"/>
        </w:rPr>
        <w:tab/>
        <w:t>trait VIDE</w:t>
      </w:r>
    </w:p>
    <w:p w:rsidR="005941DD" w:rsidRDefault="005941DD" w:rsidP="005941DD">
      <w:pPr>
        <w:spacing w:after="0"/>
        <w:rPr>
          <w:rFonts w:ascii="Arial" w:hAnsi="Arial" w:cs="Arial"/>
        </w:rPr>
      </w:pPr>
      <w:r>
        <w:rPr>
          <w:rFonts w:ascii="Arial" w:hAnsi="Arial" w:cs="Arial"/>
        </w:rPr>
        <w:t>FM_SYMB (armoire coupure, boitier…) ………………………………</w:t>
      </w:r>
      <w:r>
        <w:rPr>
          <w:rFonts w:ascii="Arial" w:hAnsi="Arial" w:cs="Arial"/>
        </w:rPr>
        <w:tab/>
        <w:t>vert</w:t>
      </w:r>
    </w:p>
    <w:p w:rsidR="009C29C6" w:rsidRDefault="005941DD" w:rsidP="005941DD">
      <w:pPr>
        <w:spacing w:after="0"/>
        <w:rPr>
          <w:rFonts w:ascii="Arial" w:hAnsi="Arial" w:cs="Arial"/>
        </w:rPr>
      </w:pPr>
      <w:r>
        <w:rPr>
          <w:rFonts w:ascii="Arial" w:hAnsi="Arial" w:cs="Arial"/>
        </w:rPr>
        <w:t>FM_TXT</w:t>
      </w:r>
      <w:r w:rsidR="00A52F9D">
        <w:rPr>
          <w:rFonts w:ascii="Arial" w:hAnsi="Arial" w:cs="Arial"/>
        </w:rPr>
        <w:t xml:space="preserve"> (y compris cadre diamètre réseaux)</w:t>
      </w:r>
    </w:p>
    <w:p w:rsidR="0018436A" w:rsidRDefault="0018436A" w:rsidP="005941DD">
      <w:pPr>
        <w:spacing w:after="0"/>
        <w:rPr>
          <w:rFonts w:ascii="Arial" w:hAnsi="Arial" w:cs="Arial"/>
          <w:b/>
          <w:color w:val="FF0000"/>
        </w:rPr>
      </w:pPr>
    </w:p>
    <w:p w:rsidR="007F3904" w:rsidRDefault="005941DD" w:rsidP="005941DD">
      <w:pPr>
        <w:spacing w:after="0"/>
        <w:rPr>
          <w:rFonts w:ascii="Arial" w:hAnsi="Arial" w:cs="Arial"/>
        </w:rPr>
      </w:pPr>
      <w:r w:rsidRPr="006B56EF">
        <w:rPr>
          <w:rFonts w:ascii="Arial" w:hAnsi="Arial" w:cs="Arial"/>
          <w:b/>
          <w:color w:val="FF0000"/>
        </w:rPr>
        <w:t>GEO_</w:t>
      </w:r>
      <w:r>
        <w:rPr>
          <w:rFonts w:ascii="Arial" w:hAnsi="Arial" w:cs="Arial"/>
        </w:rPr>
        <w:t xml:space="preserve"> (pour tout ce qui concerne les topos géomètre)</w:t>
      </w:r>
    </w:p>
    <w:p w:rsidR="005941DD" w:rsidRDefault="005941DD" w:rsidP="005941DD">
      <w:pPr>
        <w:spacing w:after="0"/>
        <w:rPr>
          <w:rFonts w:ascii="Arial" w:hAnsi="Arial" w:cs="Arial"/>
        </w:rPr>
      </w:pPr>
      <w:r>
        <w:rPr>
          <w:rFonts w:ascii="Arial" w:hAnsi="Arial" w:cs="Arial"/>
        </w:rPr>
        <w:t>GEO_CADASTRE (parcelle terrain</w:t>
      </w:r>
      <w:r w:rsidR="00A53387">
        <w:rPr>
          <w:rFonts w:ascii="Arial" w:hAnsi="Arial" w:cs="Arial"/>
        </w:rPr>
        <w:t xml:space="preserve"> N°</w:t>
      </w:r>
      <w:r>
        <w:rPr>
          <w:rFonts w:ascii="Arial" w:hAnsi="Arial" w:cs="Arial"/>
        </w:rPr>
        <w:t>)</w:t>
      </w:r>
    </w:p>
    <w:p w:rsidR="005941DD" w:rsidRDefault="005941DD" w:rsidP="005941DD">
      <w:pPr>
        <w:spacing w:after="0"/>
        <w:rPr>
          <w:rFonts w:ascii="Arial" w:hAnsi="Arial" w:cs="Arial"/>
        </w:rPr>
      </w:pPr>
      <w:r>
        <w:rPr>
          <w:rFonts w:ascii="Arial" w:hAnsi="Arial" w:cs="Arial"/>
        </w:rPr>
        <w:t>GEO_CADRE TXT</w:t>
      </w:r>
    </w:p>
    <w:p w:rsidR="005941DD" w:rsidRPr="00713978" w:rsidRDefault="005941DD" w:rsidP="005941DD">
      <w:pPr>
        <w:spacing w:after="0"/>
        <w:rPr>
          <w:rFonts w:ascii="Arial" w:hAnsi="Arial" w:cs="Arial"/>
        </w:rPr>
      </w:pPr>
      <w:r w:rsidRPr="00713978">
        <w:rPr>
          <w:rFonts w:ascii="Arial" w:hAnsi="Arial" w:cs="Arial"/>
        </w:rPr>
        <w:t>GEO_CARCROIX</w:t>
      </w:r>
      <w:r>
        <w:rPr>
          <w:rFonts w:ascii="Arial" w:hAnsi="Arial" w:cs="Arial"/>
        </w:rPr>
        <w:t xml:space="preserve"> (carroyage)</w:t>
      </w:r>
    </w:p>
    <w:p w:rsidR="005941DD" w:rsidRPr="00713978" w:rsidRDefault="005941DD" w:rsidP="005941DD">
      <w:pPr>
        <w:spacing w:after="0"/>
        <w:rPr>
          <w:rFonts w:ascii="Arial" w:hAnsi="Arial" w:cs="Arial"/>
        </w:rPr>
      </w:pPr>
      <w:r>
        <w:rPr>
          <w:rFonts w:ascii="Arial" w:hAnsi="Arial" w:cs="Arial"/>
        </w:rPr>
        <w:t>GEO_CARTXT</w:t>
      </w:r>
    </w:p>
    <w:p w:rsidR="005941DD" w:rsidRPr="00713978" w:rsidRDefault="005941DD" w:rsidP="005941DD">
      <w:pPr>
        <w:spacing w:after="0"/>
        <w:rPr>
          <w:rFonts w:ascii="Arial" w:hAnsi="Arial" w:cs="Arial"/>
        </w:rPr>
      </w:pPr>
      <w:r w:rsidRPr="00713978">
        <w:rPr>
          <w:rFonts w:ascii="Arial" w:hAnsi="Arial" w:cs="Arial"/>
        </w:rPr>
        <w:t>GEO_COURBE (terrain)</w:t>
      </w:r>
    </w:p>
    <w:p w:rsidR="005941DD" w:rsidRPr="00713978" w:rsidRDefault="005941DD" w:rsidP="005941DD">
      <w:pPr>
        <w:spacing w:after="0"/>
        <w:rPr>
          <w:rFonts w:ascii="Arial" w:hAnsi="Arial" w:cs="Arial"/>
        </w:rPr>
      </w:pPr>
      <w:r w:rsidRPr="00713978">
        <w:rPr>
          <w:rFonts w:ascii="Arial" w:hAnsi="Arial" w:cs="Arial"/>
        </w:rPr>
        <w:t>GEO_LEG (légende)</w:t>
      </w:r>
    </w:p>
    <w:p w:rsidR="00D015C7" w:rsidRDefault="005941DD" w:rsidP="005941DD">
      <w:pPr>
        <w:spacing w:after="0"/>
        <w:rPr>
          <w:rFonts w:ascii="Arial" w:hAnsi="Arial" w:cs="Arial"/>
        </w:rPr>
      </w:pPr>
      <w:r w:rsidRPr="00713978">
        <w:rPr>
          <w:rFonts w:ascii="Arial" w:hAnsi="Arial" w:cs="Arial"/>
        </w:rPr>
        <w:t>GEO_POINTS NUM</w:t>
      </w:r>
    </w:p>
    <w:p w:rsidR="005941DD" w:rsidRPr="0085413A" w:rsidRDefault="005941DD" w:rsidP="005941DD">
      <w:pPr>
        <w:spacing w:after="0"/>
        <w:rPr>
          <w:rFonts w:ascii="Arial" w:hAnsi="Arial" w:cs="Arial"/>
        </w:rPr>
      </w:pPr>
      <w:r w:rsidRPr="0085413A">
        <w:rPr>
          <w:rFonts w:ascii="Arial" w:hAnsi="Arial" w:cs="Arial"/>
        </w:rPr>
        <w:t>GEO_POINTS SEMIS</w:t>
      </w:r>
    </w:p>
    <w:p w:rsidR="005941DD" w:rsidRPr="0085413A" w:rsidRDefault="005941DD" w:rsidP="005941DD">
      <w:pPr>
        <w:spacing w:after="0"/>
        <w:rPr>
          <w:rFonts w:ascii="Arial" w:hAnsi="Arial" w:cs="Arial"/>
        </w:rPr>
      </w:pPr>
      <w:r w:rsidRPr="0085413A">
        <w:rPr>
          <w:rFonts w:ascii="Arial" w:hAnsi="Arial" w:cs="Arial"/>
        </w:rPr>
        <w:t>GEO_POINTS Z</w:t>
      </w:r>
    </w:p>
    <w:p w:rsidR="005941DD" w:rsidRPr="0085413A" w:rsidRDefault="005941DD" w:rsidP="005941DD">
      <w:pPr>
        <w:spacing w:after="0"/>
        <w:rPr>
          <w:rFonts w:ascii="Arial" w:hAnsi="Arial" w:cs="Arial"/>
        </w:rPr>
      </w:pPr>
      <w:r w:rsidRPr="0085413A">
        <w:rPr>
          <w:rFonts w:ascii="Arial" w:hAnsi="Arial" w:cs="Arial"/>
        </w:rPr>
        <w:t>GEO_POINTS Z CACHE</w:t>
      </w:r>
    </w:p>
    <w:p w:rsidR="005941DD" w:rsidRPr="00025D24" w:rsidRDefault="005941DD" w:rsidP="005941DD">
      <w:pPr>
        <w:spacing w:after="0"/>
        <w:rPr>
          <w:rFonts w:ascii="Arial" w:hAnsi="Arial" w:cs="Arial"/>
        </w:rPr>
      </w:pPr>
      <w:r w:rsidRPr="00025D24">
        <w:rPr>
          <w:rFonts w:ascii="Arial" w:hAnsi="Arial" w:cs="Arial"/>
        </w:rPr>
        <w:t>GEO_POINTS Z SEUIL</w:t>
      </w:r>
    </w:p>
    <w:p w:rsidR="005941DD" w:rsidRPr="00F81357" w:rsidRDefault="005941DD" w:rsidP="005941DD">
      <w:pPr>
        <w:spacing w:after="0"/>
        <w:rPr>
          <w:rFonts w:ascii="Arial" w:hAnsi="Arial" w:cs="Arial"/>
          <w:lang w:val="en-GB"/>
        </w:rPr>
      </w:pPr>
      <w:r w:rsidRPr="00F81357">
        <w:rPr>
          <w:rFonts w:ascii="Arial" w:hAnsi="Arial" w:cs="Arial"/>
          <w:lang w:val="en-GB"/>
        </w:rPr>
        <w:t>GEO_TOPOALT</w:t>
      </w:r>
    </w:p>
    <w:p w:rsidR="005941DD" w:rsidRPr="006C25A6" w:rsidRDefault="005941DD" w:rsidP="005941DD">
      <w:pPr>
        <w:spacing w:after="0"/>
        <w:rPr>
          <w:rFonts w:ascii="Arial" w:hAnsi="Arial" w:cs="Arial"/>
          <w:lang w:val="en-GB"/>
        </w:rPr>
      </w:pPr>
      <w:r w:rsidRPr="006C25A6">
        <w:rPr>
          <w:rFonts w:ascii="Arial" w:hAnsi="Arial" w:cs="Arial"/>
          <w:lang w:val="en-GB"/>
        </w:rPr>
        <w:t>GEO_TOPOJIS</w:t>
      </w:r>
    </w:p>
    <w:p w:rsidR="005941DD" w:rsidRPr="006C25A6" w:rsidRDefault="005941DD" w:rsidP="005941DD">
      <w:pPr>
        <w:spacing w:after="0"/>
        <w:rPr>
          <w:rFonts w:ascii="Arial" w:hAnsi="Arial" w:cs="Arial"/>
          <w:lang w:val="en-GB"/>
        </w:rPr>
      </w:pPr>
      <w:r w:rsidRPr="006C25A6">
        <w:rPr>
          <w:rFonts w:ascii="Arial" w:hAnsi="Arial" w:cs="Arial"/>
          <w:lang w:val="en-GB"/>
        </w:rPr>
        <w:t>GEO_TOPOMAT</w:t>
      </w:r>
    </w:p>
    <w:p w:rsidR="006A5191" w:rsidRPr="00663EA5" w:rsidRDefault="005941DD" w:rsidP="005941DD">
      <w:pPr>
        <w:spacing w:after="0"/>
        <w:rPr>
          <w:rFonts w:ascii="Arial" w:hAnsi="Arial" w:cs="Arial"/>
        </w:rPr>
      </w:pPr>
      <w:r w:rsidRPr="00663EA5">
        <w:rPr>
          <w:rFonts w:ascii="Arial" w:hAnsi="Arial" w:cs="Arial"/>
        </w:rPr>
        <w:t>GEO_TOPOXYZ</w:t>
      </w:r>
    </w:p>
    <w:p w:rsidR="00A52F9D" w:rsidRPr="00663EA5" w:rsidRDefault="00A52F9D" w:rsidP="00A52F9D">
      <w:pPr>
        <w:spacing w:after="0"/>
        <w:rPr>
          <w:rFonts w:ascii="Arial" w:hAnsi="Arial" w:cs="Arial"/>
          <w:b/>
          <w:color w:val="FF0000"/>
        </w:rPr>
      </w:pPr>
    </w:p>
    <w:p w:rsidR="00A52F9D" w:rsidRPr="00A52F9D" w:rsidRDefault="00A52F9D" w:rsidP="00A52F9D">
      <w:pPr>
        <w:spacing w:after="0"/>
        <w:rPr>
          <w:rFonts w:ascii="Arial" w:hAnsi="Arial" w:cs="Arial"/>
        </w:rPr>
      </w:pPr>
      <w:r w:rsidRPr="00A52F9D">
        <w:rPr>
          <w:rFonts w:ascii="Arial" w:hAnsi="Arial" w:cs="Arial"/>
          <w:b/>
          <w:color w:val="FF0000"/>
        </w:rPr>
        <w:t>INFOR_</w:t>
      </w:r>
      <w:r w:rsidRPr="00A52F9D">
        <w:rPr>
          <w:rFonts w:ascii="Arial" w:hAnsi="Arial" w:cs="Arial"/>
        </w:rPr>
        <w:t xml:space="preserve"> (informatique)</w:t>
      </w:r>
    </w:p>
    <w:p w:rsidR="00A52F9D" w:rsidRPr="00A52F9D" w:rsidRDefault="00A52F9D" w:rsidP="00A52F9D">
      <w:pPr>
        <w:spacing w:after="0"/>
        <w:rPr>
          <w:rFonts w:ascii="Arial" w:hAnsi="Arial" w:cs="Arial"/>
        </w:rPr>
      </w:pPr>
      <w:r w:rsidRPr="00A52F9D">
        <w:rPr>
          <w:rFonts w:ascii="Arial" w:hAnsi="Arial" w:cs="Arial"/>
        </w:rPr>
        <w:t>INFOR_SYMB (t</w:t>
      </w:r>
      <w:r>
        <w:rPr>
          <w:rFonts w:ascii="Arial" w:hAnsi="Arial" w:cs="Arial"/>
        </w:rPr>
        <w:t>ableau informatique)</w:t>
      </w:r>
    </w:p>
    <w:p w:rsidR="005941DD" w:rsidRPr="00A52F9D" w:rsidRDefault="005941DD" w:rsidP="005941DD">
      <w:pPr>
        <w:spacing w:after="0"/>
        <w:rPr>
          <w:rFonts w:ascii="Arial" w:hAnsi="Arial" w:cs="Arial"/>
        </w:rPr>
      </w:pPr>
    </w:p>
    <w:p w:rsidR="005941DD" w:rsidRPr="00663EA5" w:rsidRDefault="005941DD" w:rsidP="005941DD">
      <w:pPr>
        <w:spacing w:after="0"/>
        <w:rPr>
          <w:rFonts w:ascii="Arial" w:hAnsi="Arial" w:cs="Arial"/>
        </w:rPr>
      </w:pPr>
      <w:r w:rsidRPr="00663EA5">
        <w:rPr>
          <w:rFonts w:ascii="Arial" w:hAnsi="Arial" w:cs="Arial"/>
          <w:b/>
          <w:color w:val="FF0000"/>
        </w:rPr>
        <w:t>LEG_</w:t>
      </w:r>
      <w:r w:rsidRPr="00663EA5">
        <w:rPr>
          <w:rFonts w:ascii="Arial" w:hAnsi="Arial" w:cs="Arial"/>
        </w:rPr>
        <w:t xml:space="preserve"> (légende)</w:t>
      </w:r>
    </w:p>
    <w:p w:rsidR="00A53387" w:rsidRPr="00663EA5" w:rsidRDefault="00A53387" w:rsidP="005941DD">
      <w:pPr>
        <w:spacing w:after="0"/>
        <w:rPr>
          <w:rFonts w:ascii="Arial" w:hAnsi="Arial" w:cs="Arial"/>
        </w:rPr>
      </w:pPr>
      <w:r w:rsidRPr="00663EA5">
        <w:rPr>
          <w:rFonts w:ascii="Arial" w:hAnsi="Arial" w:cs="Arial"/>
        </w:rPr>
        <w:t>LEG_CADASTRE</w:t>
      </w:r>
      <w:r w:rsidR="00832E5F">
        <w:rPr>
          <w:rFonts w:ascii="Arial" w:hAnsi="Arial" w:cs="Arial"/>
        </w:rPr>
        <w:t>………………………………………………………….</w:t>
      </w:r>
      <w:r w:rsidR="00832E5F">
        <w:rPr>
          <w:rFonts w:ascii="Arial" w:hAnsi="Arial" w:cs="Arial"/>
        </w:rPr>
        <w:tab/>
      </w:r>
    </w:p>
    <w:p w:rsidR="00832E5F" w:rsidRDefault="001661E0" w:rsidP="005941DD">
      <w:pPr>
        <w:spacing w:after="0"/>
        <w:rPr>
          <w:rFonts w:ascii="Arial" w:hAnsi="Arial" w:cs="Arial"/>
        </w:rPr>
      </w:pPr>
      <w:r w:rsidRPr="00663EA5">
        <w:rPr>
          <w:rFonts w:ascii="Arial" w:hAnsi="Arial" w:cs="Arial"/>
        </w:rPr>
        <w:t>LEG_CHV</w:t>
      </w:r>
      <w:r w:rsidR="00A52F9D" w:rsidRPr="00663EA5">
        <w:rPr>
          <w:rFonts w:ascii="Arial" w:hAnsi="Arial" w:cs="Arial"/>
        </w:rPr>
        <w:t>…………………………………………………………………..</w:t>
      </w:r>
      <w:r w:rsidR="00A52F9D" w:rsidRPr="00663EA5">
        <w:rPr>
          <w:rFonts w:ascii="Arial" w:hAnsi="Arial" w:cs="Arial"/>
        </w:rPr>
        <w:tab/>
      </w:r>
    </w:p>
    <w:p w:rsidR="00832E5F" w:rsidRDefault="005941DD" w:rsidP="005941DD">
      <w:pPr>
        <w:spacing w:after="0"/>
        <w:rPr>
          <w:rFonts w:ascii="Arial" w:hAnsi="Arial" w:cs="Arial"/>
          <w:lang w:val="en-GB"/>
        </w:rPr>
      </w:pPr>
      <w:proofErr w:type="spellStart"/>
      <w:r w:rsidRPr="00A52F9D">
        <w:rPr>
          <w:rFonts w:ascii="Arial" w:hAnsi="Arial" w:cs="Arial"/>
          <w:lang w:val="en-GB"/>
        </w:rPr>
        <w:t>LEG_cloison</w:t>
      </w:r>
      <w:proofErr w:type="spellEnd"/>
      <w:r w:rsidR="00A52F9D">
        <w:rPr>
          <w:rFonts w:ascii="Arial" w:hAnsi="Arial" w:cs="Arial"/>
          <w:lang w:val="en-GB"/>
        </w:rPr>
        <w:t>………………………………………………………………..</w:t>
      </w:r>
      <w:r w:rsidR="00A52F9D">
        <w:rPr>
          <w:rFonts w:ascii="Arial" w:hAnsi="Arial" w:cs="Arial"/>
          <w:lang w:val="en-GB"/>
        </w:rPr>
        <w:tab/>
      </w:r>
    </w:p>
    <w:p w:rsidR="005941DD" w:rsidRPr="00A52F9D" w:rsidRDefault="005941DD" w:rsidP="005941DD">
      <w:pPr>
        <w:spacing w:after="0"/>
        <w:rPr>
          <w:rFonts w:ascii="Arial" w:hAnsi="Arial" w:cs="Arial"/>
          <w:lang w:val="en-US"/>
        </w:rPr>
      </w:pPr>
      <w:r w:rsidRPr="00A52F9D">
        <w:rPr>
          <w:rFonts w:ascii="Arial" w:hAnsi="Arial" w:cs="Arial"/>
          <w:lang w:val="en-US"/>
        </w:rPr>
        <w:t>LEG_ELEC</w:t>
      </w:r>
      <w:r w:rsidR="00A52F9D">
        <w:rPr>
          <w:rFonts w:ascii="Arial" w:hAnsi="Arial" w:cs="Arial"/>
          <w:lang w:val="en-US"/>
        </w:rPr>
        <w:t>…………………………………………………………………</w:t>
      </w:r>
      <w:r w:rsidR="00A52F9D">
        <w:rPr>
          <w:rFonts w:ascii="Arial" w:hAnsi="Arial" w:cs="Arial"/>
          <w:lang w:val="en-US"/>
        </w:rPr>
        <w:tab/>
      </w:r>
    </w:p>
    <w:p w:rsidR="001661E0" w:rsidRPr="00663EA5" w:rsidRDefault="001661E0" w:rsidP="005941DD">
      <w:pPr>
        <w:spacing w:after="0"/>
        <w:rPr>
          <w:rFonts w:ascii="Arial" w:hAnsi="Arial" w:cs="Arial"/>
          <w:lang w:val="en-US"/>
        </w:rPr>
      </w:pPr>
      <w:proofErr w:type="spellStart"/>
      <w:r w:rsidRPr="00663EA5">
        <w:rPr>
          <w:rFonts w:ascii="Arial" w:hAnsi="Arial" w:cs="Arial"/>
          <w:lang w:val="en-US"/>
        </w:rPr>
        <w:t>LEG_flux</w:t>
      </w:r>
      <w:proofErr w:type="spellEnd"/>
      <w:r w:rsidR="00A52F9D" w:rsidRPr="00663EA5">
        <w:rPr>
          <w:rFonts w:ascii="Arial" w:hAnsi="Arial" w:cs="Arial"/>
          <w:lang w:val="en-US"/>
        </w:rPr>
        <w:t>……………………………………………………………………</w:t>
      </w:r>
      <w:r w:rsidR="00A52F9D" w:rsidRPr="00663EA5">
        <w:rPr>
          <w:rFonts w:ascii="Arial" w:hAnsi="Arial" w:cs="Arial"/>
          <w:lang w:val="en-US"/>
        </w:rPr>
        <w:tab/>
      </w:r>
    </w:p>
    <w:p w:rsidR="001661E0" w:rsidRPr="00A52F9D" w:rsidRDefault="001661E0" w:rsidP="005941DD">
      <w:pPr>
        <w:spacing w:after="0"/>
        <w:rPr>
          <w:rFonts w:ascii="Arial" w:hAnsi="Arial" w:cs="Arial"/>
        </w:rPr>
      </w:pPr>
      <w:r w:rsidRPr="00A52F9D">
        <w:rPr>
          <w:rFonts w:ascii="Arial" w:hAnsi="Arial" w:cs="Arial"/>
        </w:rPr>
        <w:t>LEG_FM</w:t>
      </w:r>
      <w:r w:rsidR="00A52F9D" w:rsidRPr="00A52F9D">
        <w:rPr>
          <w:rFonts w:ascii="Arial" w:hAnsi="Arial" w:cs="Arial"/>
        </w:rPr>
        <w:t>……………………………………………………………………</w:t>
      </w:r>
      <w:r w:rsidR="00A52F9D" w:rsidRPr="00A52F9D">
        <w:rPr>
          <w:rFonts w:ascii="Arial" w:hAnsi="Arial" w:cs="Arial"/>
        </w:rPr>
        <w:tab/>
      </w:r>
    </w:p>
    <w:p w:rsidR="005941DD" w:rsidRPr="0092321C" w:rsidRDefault="00E510A7" w:rsidP="005941DD">
      <w:pPr>
        <w:spacing w:after="0"/>
        <w:rPr>
          <w:rFonts w:ascii="Arial" w:hAnsi="Arial" w:cs="Arial"/>
        </w:rPr>
      </w:pPr>
      <w:r w:rsidRPr="00E510A7">
        <w:rPr>
          <w:rFonts w:ascii="Arial" w:hAnsi="Arial" w:cs="Arial"/>
          <w:b/>
          <w:noProof/>
          <w:color w:val="FF0000"/>
        </w:rPr>
        <w:pict>
          <v:shape id="_x0000_s1051" type="#_x0000_t32" style="position:absolute;margin-left:486pt;margin-top:-14.4pt;width:0;height:530.25pt;z-index:251692032" o:connectortype="straight" strokecolor="#548dd4" strokeweight="3pt">
            <v:shadow type="perspective" color="#243f60" opacity=".5" offset="1pt" offset2="-1pt"/>
          </v:shape>
        </w:pict>
      </w:r>
      <w:r>
        <w:rPr>
          <w:rFonts w:ascii="Arial" w:hAnsi="Arial" w:cs="Arial"/>
          <w:noProof/>
          <w:lang w:eastAsia="fr-FR"/>
        </w:rPr>
        <w:pict>
          <v:shape id="_x0000_s1079" type="#_x0000_t32" style="position:absolute;margin-left:351pt;margin-top:-9.9pt;width:0;height:519pt;z-index:251710464" o:connectortype="straight" strokecolor="#548dd4" strokeweight="3pt">
            <v:shadow type="perspective" color="#243f60" opacity=".5" offset="1pt" offset2="-1pt"/>
          </v:shape>
        </w:pict>
      </w:r>
      <w:proofErr w:type="spellStart"/>
      <w:r w:rsidR="005941DD">
        <w:rPr>
          <w:rFonts w:ascii="Arial" w:hAnsi="Arial" w:cs="Arial"/>
        </w:rPr>
        <w:t>LEG_général</w:t>
      </w:r>
      <w:proofErr w:type="spellEnd"/>
      <w:r w:rsidR="00A52F9D">
        <w:rPr>
          <w:rFonts w:ascii="Arial" w:hAnsi="Arial" w:cs="Arial"/>
        </w:rPr>
        <w:t>………………………………………………………………</w:t>
      </w:r>
      <w:r w:rsidR="00A52F9D">
        <w:rPr>
          <w:rFonts w:ascii="Arial" w:hAnsi="Arial" w:cs="Arial"/>
        </w:rPr>
        <w:tab/>
      </w:r>
    </w:p>
    <w:p w:rsidR="00A52F9D" w:rsidRDefault="00A52F9D" w:rsidP="005941DD">
      <w:pPr>
        <w:spacing w:after="0"/>
        <w:rPr>
          <w:rFonts w:ascii="Arial" w:hAnsi="Arial" w:cs="Arial"/>
        </w:rPr>
      </w:pPr>
      <w:r>
        <w:rPr>
          <w:rFonts w:ascii="Arial" w:hAnsi="Arial" w:cs="Arial"/>
        </w:rPr>
        <w:t>LEG_PNEUM (pneumatique)……………………………………………</w:t>
      </w:r>
      <w:r>
        <w:rPr>
          <w:rFonts w:ascii="Arial" w:hAnsi="Arial" w:cs="Arial"/>
        </w:rPr>
        <w:tab/>
      </w:r>
    </w:p>
    <w:p w:rsidR="00A53387" w:rsidRPr="00A52F9D" w:rsidRDefault="00A53387" w:rsidP="005941DD">
      <w:pPr>
        <w:spacing w:after="0"/>
        <w:rPr>
          <w:rFonts w:ascii="Arial" w:hAnsi="Arial" w:cs="Arial"/>
          <w:lang w:val="en-US"/>
        </w:rPr>
      </w:pPr>
      <w:r w:rsidRPr="00A52F9D">
        <w:rPr>
          <w:rFonts w:ascii="Arial" w:hAnsi="Arial" w:cs="Arial"/>
          <w:lang w:val="en-US"/>
        </w:rPr>
        <w:t>LEG_PTT</w:t>
      </w:r>
      <w:r w:rsidR="00A52F9D" w:rsidRPr="00A52F9D">
        <w:rPr>
          <w:rFonts w:ascii="Arial" w:hAnsi="Arial" w:cs="Arial"/>
          <w:lang w:val="en-US"/>
        </w:rPr>
        <w:t>………………………………………………………………….</w:t>
      </w:r>
      <w:r w:rsidR="00A52F9D" w:rsidRPr="00A52F9D">
        <w:rPr>
          <w:rFonts w:ascii="Arial" w:hAnsi="Arial" w:cs="Arial"/>
          <w:lang w:val="en-US"/>
        </w:rPr>
        <w:tab/>
      </w:r>
    </w:p>
    <w:p w:rsidR="001661E0" w:rsidRPr="00A52F9D" w:rsidRDefault="001661E0" w:rsidP="005941DD">
      <w:pPr>
        <w:spacing w:after="0"/>
        <w:rPr>
          <w:rFonts w:ascii="Arial" w:hAnsi="Arial" w:cs="Arial"/>
          <w:lang w:val="en-US"/>
        </w:rPr>
      </w:pPr>
      <w:r w:rsidRPr="00A52F9D">
        <w:rPr>
          <w:rFonts w:ascii="Arial" w:hAnsi="Arial" w:cs="Arial"/>
          <w:lang w:val="en-US"/>
        </w:rPr>
        <w:t xml:space="preserve">LEG_REV sol </w:t>
      </w:r>
      <w:proofErr w:type="spellStart"/>
      <w:proofErr w:type="gramStart"/>
      <w:r w:rsidRPr="00A52F9D">
        <w:rPr>
          <w:rFonts w:ascii="Arial" w:hAnsi="Arial" w:cs="Arial"/>
          <w:lang w:val="en-US"/>
        </w:rPr>
        <w:t>mur</w:t>
      </w:r>
      <w:proofErr w:type="spellEnd"/>
      <w:proofErr w:type="gramEnd"/>
      <w:r w:rsidRPr="00A52F9D">
        <w:rPr>
          <w:rFonts w:ascii="Arial" w:hAnsi="Arial" w:cs="Arial"/>
          <w:lang w:val="en-US"/>
        </w:rPr>
        <w:t xml:space="preserve"> plafond</w:t>
      </w:r>
      <w:r w:rsidR="00A52F9D" w:rsidRPr="00A52F9D">
        <w:rPr>
          <w:rFonts w:ascii="Arial" w:hAnsi="Arial" w:cs="Arial"/>
          <w:lang w:val="en-US"/>
        </w:rPr>
        <w:t>………………………………………………</w:t>
      </w:r>
      <w:r w:rsidR="00A52F9D" w:rsidRPr="00A52F9D">
        <w:rPr>
          <w:rFonts w:ascii="Arial" w:hAnsi="Arial" w:cs="Arial"/>
          <w:lang w:val="en-US"/>
        </w:rPr>
        <w:tab/>
      </w:r>
    </w:p>
    <w:p w:rsidR="005941DD" w:rsidRPr="00663EA5" w:rsidRDefault="005941DD" w:rsidP="005941DD">
      <w:pPr>
        <w:spacing w:after="0"/>
        <w:rPr>
          <w:rFonts w:ascii="Arial" w:hAnsi="Arial" w:cs="Arial"/>
          <w:lang w:val="en-US"/>
        </w:rPr>
      </w:pPr>
      <w:r w:rsidRPr="00663EA5">
        <w:rPr>
          <w:rFonts w:ascii="Arial" w:hAnsi="Arial" w:cs="Arial"/>
          <w:lang w:val="en-US"/>
        </w:rPr>
        <w:t>LEG_SECU</w:t>
      </w:r>
      <w:r w:rsidR="00A52F9D" w:rsidRPr="00663EA5">
        <w:rPr>
          <w:rFonts w:ascii="Arial" w:hAnsi="Arial" w:cs="Arial"/>
          <w:lang w:val="en-US"/>
        </w:rPr>
        <w:t>………………………………………………………………..</w:t>
      </w:r>
      <w:r w:rsidR="00A52F9D" w:rsidRPr="00663EA5">
        <w:rPr>
          <w:rFonts w:ascii="Arial" w:hAnsi="Arial" w:cs="Arial"/>
          <w:lang w:val="en-US"/>
        </w:rPr>
        <w:tab/>
      </w:r>
    </w:p>
    <w:p w:rsidR="001661E0" w:rsidRPr="00A52F9D" w:rsidRDefault="001661E0" w:rsidP="005941DD">
      <w:pPr>
        <w:spacing w:after="0"/>
        <w:rPr>
          <w:rFonts w:ascii="Arial" w:hAnsi="Arial" w:cs="Arial"/>
        </w:rPr>
      </w:pPr>
      <w:r w:rsidRPr="00A52F9D">
        <w:rPr>
          <w:rFonts w:ascii="Arial" w:hAnsi="Arial" w:cs="Arial"/>
        </w:rPr>
        <w:t>LEG_TEL</w:t>
      </w:r>
      <w:r w:rsidR="00A52F9D">
        <w:rPr>
          <w:rFonts w:ascii="Arial" w:hAnsi="Arial" w:cs="Arial"/>
        </w:rPr>
        <w:t>…………………………………………………………………..</w:t>
      </w:r>
      <w:r w:rsidR="00A52F9D">
        <w:rPr>
          <w:rFonts w:ascii="Arial" w:hAnsi="Arial" w:cs="Arial"/>
        </w:rPr>
        <w:tab/>
      </w:r>
    </w:p>
    <w:p w:rsidR="005941DD" w:rsidRPr="00A52F9D" w:rsidRDefault="005941DD" w:rsidP="005941DD">
      <w:pPr>
        <w:spacing w:after="0"/>
        <w:rPr>
          <w:rFonts w:ascii="Arial" w:hAnsi="Arial" w:cs="Arial"/>
          <w:b/>
          <w:color w:val="FF0000"/>
        </w:rPr>
      </w:pPr>
    </w:p>
    <w:p w:rsidR="00AE2B40" w:rsidRDefault="005941DD" w:rsidP="005941DD">
      <w:pPr>
        <w:spacing w:after="0"/>
        <w:rPr>
          <w:rFonts w:ascii="Arial" w:hAnsi="Arial" w:cs="Arial"/>
        </w:rPr>
      </w:pPr>
      <w:r>
        <w:rPr>
          <w:rFonts w:ascii="Arial" w:hAnsi="Arial" w:cs="Arial"/>
          <w:b/>
          <w:color w:val="FF0000"/>
        </w:rPr>
        <w:t>MAS</w:t>
      </w:r>
      <w:r w:rsidRPr="002556E3">
        <w:rPr>
          <w:rFonts w:ascii="Arial" w:hAnsi="Arial" w:cs="Arial"/>
          <w:b/>
          <w:color w:val="FF0000"/>
        </w:rPr>
        <w:t>_</w:t>
      </w:r>
      <w:r>
        <w:rPr>
          <w:rFonts w:ascii="Arial" w:hAnsi="Arial" w:cs="Arial"/>
        </w:rPr>
        <w:t xml:space="preserve"> (Tous les calques concernant le plan de masse)</w:t>
      </w:r>
    </w:p>
    <w:p w:rsidR="005941DD" w:rsidRPr="005C6A72" w:rsidRDefault="005941DD" w:rsidP="005941DD">
      <w:pPr>
        <w:spacing w:after="0"/>
        <w:rPr>
          <w:rFonts w:ascii="Arial" w:hAnsi="Arial" w:cs="Arial"/>
        </w:rPr>
      </w:pPr>
      <w:proofErr w:type="spellStart"/>
      <w:r w:rsidRPr="005C6A72">
        <w:rPr>
          <w:rFonts w:ascii="Arial" w:hAnsi="Arial" w:cs="Arial"/>
        </w:rPr>
        <w:t>MAS_</w:t>
      </w:r>
      <w:r>
        <w:rPr>
          <w:rFonts w:ascii="Arial" w:hAnsi="Arial" w:cs="Arial"/>
        </w:rPr>
        <w:t>clôture</w:t>
      </w:r>
      <w:proofErr w:type="spellEnd"/>
      <w:r>
        <w:rPr>
          <w:rFonts w:ascii="Arial" w:hAnsi="Arial" w:cs="Arial"/>
        </w:rPr>
        <w:t xml:space="preserve"> (grillage)</w:t>
      </w:r>
    </w:p>
    <w:p w:rsidR="00A53387" w:rsidRDefault="00A53387" w:rsidP="005941DD">
      <w:pPr>
        <w:spacing w:after="0"/>
        <w:rPr>
          <w:rFonts w:ascii="Arial" w:hAnsi="Arial" w:cs="Arial"/>
        </w:rPr>
      </w:pPr>
      <w:proofErr w:type="spellStart"/>
      <w:r>
        <w:rPr>
          <w:rFonts w:ascii="Arial" w:hAnsi="Arial" w:cs="Arial"/>
        </w:rPr>
        <w:t>MAS_courbe</w:t>
      </w:r>
      <w:proofErr w:type="spellEnd"/>
      <w:r>
        <w:rPr>
          <w:rFonts w:ascii="Arial" w:hAnsi="Arial" w:cs="Arial"/>
        </w:rPr>
        <w:t xml:space="preserve"> terrain</w:t>
      </w:r>
    </w:p>
    <w:p w:rsidR="005941DD" w:rsidRDefault="005941DD" w:rsidP="005941DD">
      <w:pPr>
        <w:spacing w:after="0"/>
        <w:rPr>
          <w:rFonts w:ascii="Arial" w:hAnsi="Arial" w:cs="Arial"/>
        </w:rPr>
      </w:pPr>
      <w:proofErr w:type="spellStart"/>
      <w:r>
        <w:rPr>
          <w:rFonts w:ascii="Arial" w:hAnsi="Arial" w:cs="Arial"/>
        </w:rPr>
        <w:t>MAS_grille</w:t>
      </w:r>
      <w:proofErr w:type="spellEnd"/>
      <w:r>
        <w:rPr>
          <w:rFonts w:ascii="Arial" w:hAnsi="Arial" w:cs="Arial"/>
        </w:rPr>
        <w:t xml:space="preserve"> (caniveau cours-anglaise)</w:t>
      </w:r>
    </w:p>
    <w:p w:rsidR="005941DD" w:rsidRDefault="005941DD" w:rsidP="005941DD">
      <w:pPr>
        <w:spacing w:after="0"/>
        <w:rPr>
          <w:rFonts w:ascii="Arial" w:hAnsi="Arial" w:cs="Arial"/>
        </w:rPr>
      </w:pPr>
      <w:proofErr w:type="spellStart"/>
      <w:r>
        <w:rPr>
          <w:rFonts w:ascii="Arial" w:hAnsi="Arial" w:cs="Arial"/>
        </w:rPr>
        <w:t>MAS_limite</w:t>
      </w:r>
      <w:proofErr w:type="spellEnd"/>
      <w:r>
        <w:rPr>
          <w:rFonts w:ascii="Arial" w:hAnsi="Arial" w:cs="Arial"/>
        </w:rPr>
        <w:t xml:space="preserve"> mur……………………………………………………………</w:t>
      </w:r>
      <w:r>
        <w:rPr>
          <w:rFonts w:ascii="Arial" w:hAnsi="Arial" w:cs="Arial"/>
        </w:rPr>
        <w:tab/>
        <w:t>rouge</w:t>
      </w:r>
    </w:p>
    <w:p w:rsidR="005941DD" w:rsidRPr="002F7F5E" w:rsidRDefault="005941DD" w:rsidP="005941DD">
      <w:pPr>
        <w:spacing w:after="0"/>
        <w:rPr>
          <w:rFonts w:ascii="Arial" w:hAnsi="Arial" w:cs="Arial"/>
        </w:rPr>
      </w:pPr>
      <w:r w:rsidRPr="002F7F5E">
        <w:rPr>
          <w:rFonts w:ascii="Arial" w:hAnsi="Arial" w:cs="Arial"/>
        </w:rPr>
        <w:t xml:space="preserve">MAS_SYMB (abribus, plot, </w:t>
      </w:r>
      <w:r>
        <w:rPr>
          <w:rFonts w:ascii="Arial" w:hAnsi="Arial" w:cs="Arial"/>
        </w:rPr>
        <w:t xml:space="preserve">panneau signalisation+texte, Tél, </w:t>
      </w:r>
      <w:proofErr w:type="gramStart"/>
      <w:r>
        <w:rPr>
          <w:rFonts w:ascii="Arial" w:hAnsi="Arial" w:cs="Arial"/>
        </w:rPr>
        <w:t>barrière</w:t>
      </w:r>
      <w:r w:rsidRPr="002F7F5E">
        <w:rPr>
          <w:rFonts w:ascii="Arial" w:hAnsi="Arial" w:cs="Arial"/>
        </w:rPr>
        <w:t xml:space="preserve">  )</w:t>
      </w:r>
      <w:proofErr w:type="gramEnd"/>
    </w:p>
    <w:p w:rsidR="005941DD" w:rsidRDefault="005941DD" w:rsidP="005941DD">
      <w:pPr>
        <w:spacing w:after="0"/>
        <w:rPr>
          <w:rFonts w:ascii="Arial" w:hAnsi="Arial" w:cs="Arial"/>
        </w:rPr>
      </w:pPr>
      <w:r>
        <w:rPr>
          <w:rFonts w:ascii="Arial" w:hAnsi="Arial" w:cs="Arial"/>
        </w:rPr>
        <w:t>MAS_TXT</w:t>
      </w:r>
      <w:r w:rsidRPr="00B27236">
        <w:rPr>
          <w:rFonts w:ascii="Arial" w:hAnsi="Arial" w:cs="Arial"/>
        </w:rPr>
        <w:t xml:space="preserve"> </w:t>
      </w:r>
    </w:p>
    <w:p w:rsidR="005941DD" w:rsidRPr="005941DD" w:rsidRDefault="005941DD" w:rsidP="005941DD">
      <w:pPr>
        <w:spacing w:after="0"/>
        <w:ind w:left="768"/>
        <w:rPr>
          <w:rFonts w:ascii="Arial" w:hAnsi="Arial" w:cs="Arial"/>
          <w:b/>
          <w:color w:val="FF0000"/>
          <w:szCs w:val="40"/>
        </w:rPr>
      </w:pPr>
    </w:p>
    <w:p w:rsidR="005941DD" w:rsidRDefault="005941DD" w:rsidP="005941DD">
      <w:pPr>
        <w:spacing w:after="0"/>
        <w:rPr>
          <w:rFonts w:ascii="Arial" w:hAnsi="Arial" w:cs="Arial"/>
        </w:rPr>
      </w:pPr>
      <w:r w:rsidRPr="002556E3">
        <w:rPr>
          <w:rFonts w:ascii="Arial" w:hAnsi="Arial" w:cs="Arial"/>
          <w:b/>
          <w:color w:val="FF0000"/>
        </w:rPr>
        <w:t>MAT_</w:t>
      </w:r>
      <w:r>
        <w:rPr>
          <w:rFonts w:ascii="Arial" w:hAnsi="Arial" w:cs="Arial"/>
        </w:rPr>
        <w:t xml:space="preserve"> (Tous les calques concernant le matériel)</w:t>
      </w:r>
    </w:p>
    <w:p w:rsidR="005941DD" w:rsidRDefault="005941DD" w:rsidP="005941DD">
      <w:pPr>
        <w:spacing w:after="0"/>
        <w:rPr>
          <w:rFonts w:ascii="Arial" w:hAnsi="Arial" w:cs="Arial"/>
        </w:rPr>
      </w:pPr>
      <w:proofErr w:type="spellStart"/>
      <w:r>
        <w:rPr>
          <w:rFonts w:ascii="Arial" w:hAnsi="Arial" w:cs="Arial"/>
        </w:rPr>
        <w:t>MAT_barrière</w:t>
      </w:r>
      <w:proofErr w:type="spellEnd"/>
      <w:r>
        <w:rPr>
          <w:rFonts w:ascii="Arial" w:hAnsi="Arial" w:cs="Arial"/>
        </w:rPr>
        <w:t xml:space="preserve"> (sur plan de masse)</w:t>
      </w:r>
    </w:p>
    <w:p w:rsidR="005941DD" w:rsidRDefault="005941DD" w:rsidP="005941DD">
      <w:pPr>
        <w:spacing w:after="0"/>
        <w:rPr>
          <w:rFonts w:ascii="Arial" w:hAnsi="Arial" w:cs="Arial"/>
        </w:rPr>
      </w:pPr>
      <w:proofErr w:type="spellStart"/>
      <w:r>
        <w:rPr>
          <w:rFonts w:ascii="Arial" w:hAnsi="Arial" w:cs="Arial"/>
        </w:rPr>
        <w:t>MAT_brancard</w:t>
      </w:r>
      <w:proofErr w:type="spellEnd"/>
    </w:p>
    <w:p w:rsidR="005941DD" w:rsidRDefault="005941DD" w:rsidP="005941DD">
      <w:pPr>
        <w:spacing w:after="0"/>
        <w:rPr>
          <w:rFonts w:ascii="Arial" w:hAnsi="Arial" w:cs="Arial"/>
        </w:rPr>
      </w:pPr>
      <w:proofErr w:type="spellStart"/>
      <w:r>
        <w:rPr>
          <w:rFonts w:ascii="Arial" w:hAnsi="Arial" w:cs="Arial"/>
        </w:rPr>
        <w:t>MAT_bureau</w:t>
      </w:r>
      <w:proofErr w:type="spellEnd"/>
      <w:r>
        <w:rPr>
          <w:rFonts w:ascii="Arial" w:hAnsi="Arial" w:cs="Arial"/>
        </w:rPr>
        <w:t xml:space="preserve"> (imprimante photocopieur fax)</w:t>
      </w:r>
    </w:p>
    <w:p w:rsidR="005941DD" w:rsidRDefault="005941DD" w:rsidP="005941DD">
      <w:pPr>
        <w:spacing w:after="0"/>
        <w:rPr>
          <w:rFonts w:ascii="Arial" w:hAnsi="Arial" w:cs="Arial"/>
        </w:rPr>
      </w:pPr>
      <w:proofErr w:type="spellStart"/>
      <w:r>
        <w:rPr>
          <w:rFonts w:ascii="Arial" w:hAnsi="Arial" w:cs="Arial"/>
        </w:rPr>
        <w:t>MAT_chaufferie</w:t>
      </w:r>
      <w:proofErr w:type="spellEnd"/>
      <w:r>
        <w:rPr>
          <w:rFonts w:ascii="Arial" w:hAnsi="Arial" w:cs="Arial"/>
        </w:rPr>
        <w:t xml:space="preserve"> (matériel dans chaufferie)</w:t>
      </w:r>
    </w:p>
    <w:p w:rsidR="005941DD" w:rsidRDefault="005941DD" w:rsidP="005941DD">
      <w:pPr>
        <w:spacing w:after="0"/>
        <w:rPr>
          <w:rFonts w:ascii="Arial" w:hAnsi="Arial" w:cs="Arial"/>
        </w:rPr>
      </w:pPr>
      <w:r>
        <w:rPr>
          <w:rFonts w:ascii="Arial" w:hAnsi="Arial" w:cs="Arial"/>
        </w:rPr>
        <w:t>MAT_CONSULT……………………………………………………………</w:t>
      </w:r>
      <w:r>
        <w:rPr>
          <w:rFonts w:ascii="Arial" w:hAnsi="Arial" w:cs="Arial"/>
        </w:rPr>
        <w:tab/>
      </w:r>
    </w:p>
    <w:p w:rsidR="005941DD" w:rsidRDefault="005941DD" w:rsidP="005941DD">
      <w:pPr>
        <w:spacing w:after="0"/>
        <w:rPr>
          <w:rFonts w:ascii="Arial" w:hAnsi="Arial" w:cs="Arial"/>
        </w:rPr>
      </w:pPr>
      <w:r>
        <w:rPr>
          <w:rFonts w:ascii="Arial" w:hAnsi="Arial" w:cs="Arial"/>
        </w:rPr>
        <w:t>MAT_DASRI (chariot ménage)…………………………………………..</w:t>
      </w:r>
    </w:p>
    <w:p w:rsidR="005941DD" w:rsidRDefault="005941DD" w:rsidP="005941DD">
      <w:pPr>
        <w:spacing w:after="0"/>
        <w:rPr>
          <w:rFonts w:ascii="Arial" w:hAnsi="Arial" w:cs="Arial"/>
        </w:rPr>
      </w:pPr>
      <w:r>
        <w:rPr>
          <w:rFonts w:ascii="Arial" w:hAnsi="Arial" w:cs="Arial"/>
        </w:rPr>
        <w:t>MAT_GTL (tête de lit)</w:t>
      </w:r>
    </w:p>
    <w:p w:rsidR="005941DD" w:rsidRDefault="005941DD" w:rsidP="005941DD">
      <w:pPr>
        <w:spacing w:after="0"/>
        <w:rPr>
          <w:rFonts w:ascii="Arial" w:hAnsi="Arial" w:cs="Arial"/>
        </w:rPr>
      </w:pPr>
      <w:r>
        <w:rPr>
          <w:rFonts w:ascii="Arial" w:hAnsi="Arial" w:cs="Arial"/>
        </w:rPr>
        <w:t>MAT_KINE (vélo tapis de marche barres //…)…………………………...</w:t>
      </w:r>
      <w:r>
        <w:rPr>
          <w:rFonts w:ascii="Arial" w:hAnsi="Arial" w:cs="Arial"/>
        </w:rPr>
        <w:tab/>
        <w:t>marron 42</w:t>
      </w:r>
    </w:p>
    <w:p w:rsidR="005941DD" w:rsidRDefault="005941DD" w:rsidP="005941DD">
      <w:pPr>
        <w:spacing w:after="0"/>
        <w:rPr>
          <w:rFonts w:ascii="Arial" w:hAnsi="Arial" w:cs="Arial"/>
        </w:rPr>
      </w:pPr>
      <w:proofErr w:type="spellStart"/>
      <w:r>
        <w:rPr>
          <w:rFonts w:ascii="Arial" w:hAnsi="Arial" w:cs="Arial"/>
        </w:rPr>
        <w:t>MAT_labo</w:t>
      </w:r>
      <w:proofErr w:type="spellEnd"/>
      <w:r>
        <w:rPr>
          <w:rFonts w:ascii="Arial" w:hAnsi="Arial" w:cs="Arial"/>
        </w:rPr>
        <w:t xml:space="preserve"> (frigo balance)</w:t>
      </w:r>
    </w:p>
    <w:p w:rsidR="005941DD" w:rsidRDefault="005941DD" w:rsidP="005941DD">
      <w:pPr>
        <w:spacing w:after="0"/>
        <w:rPr>
          <w:rFonts w:ascii="Arial" w:hAnsi="Arial" w:cs="Arial"/>
        </w:rPr>
      </w:pPr>
      <w:proofErr w:type="spellStart"/>
      <w:r>
        <w:rPr>
          <w:rFonts w:ascii="Arial" w:hAnsi="Arial" w:cs="Arial"/>
        </w:rPr>
        <w:t>MAT_Obu</w:t>
      </w:r>
      <w:proofErr w:type="spellEnd"/>
    </w:p>
    <w:p w:rsidR="005941DD" w:rsidRDefault="005941DD" w:rsidP="005941DD">
      <w:pPr>
        <w:spacing w:after="0"/>
        <w:rPr>
          <w:rFonts w:ascii="Arial" w:hAnsi="Arial" w:cs="Arial"/>
        </w:rPr>
      </w:pPr>
      <w:proofErr w:type="spellStart"/>
      <w:r>
        <w:rPr>
          <w:rFonts w:ascii="Arial" w:hAnsi="Arial" w:cs="Arial"/>
        </w:rPr>
        <w:t>MAT_office</w:t>
      </w:r>
      <w:proofErr w:type="spellEnd"/>
      <w:r>
        <w:rPr>
          <w:rFonts w:ascii="Arial" w:hAnsi="Arial" w:cs="Arial"/>
        </w:rPr>
        <w:t xml:space="preserve"> </w:t>
      </w:r>
      <w:proofErr w:type="gramStart"/>
      <w:r>
        <w:rPr>
          <w:rFonts w:ascii="Arial" w:hAnsi="Arial" w:cs="Arial"/>
        </w:rPr>
        <w:t>détente(</w:t>
      </w:r>
      <w:proofErr w:type="gramEnd"/>
      <w:r>
        <w:rPr>
          <w:rFonts w:ascii="Arial" w:hAnsi="Arial" w:cs="Arial"/>
        </w:rPr>
        <w:t xml:space="preserve">frigo micro onde, </w:t>
      </w:r>
      <w:proofErr w:type="spellStart"/>
      <w:r>
        <w:rPr>
          <w:rFonts w:ascii="Arial" w:hAnsi="Arial" w:cs="Arial"/>
        </w:rPr>
        <w:t>Régé</w:t>
      </w:r>
      <w:proofErr w:type="spellEnd"/>
      <w:r>
        <w:rPr>
          <w:rFonts w:ascii="Arial" w:hAnsi="Arial" w:cs="Arial"/>
        </w:rPr>
        <w:t>)</w:t>
      </w:r>
    </w:p>
    <w:p w:rsidR="005941DD" w:rsidRDefault="005941DD" w:rsidP="005941DD">
      <w:pPr>
        <w:spacing w:after="0"/>
        <w:rPr>
          <w:rFonts w:ascii="Arial" w:hAnsi="Arial" w:cs="Arial"/>
        </w:rPr>
      </w:pPr>
      <w:r>
        <w:rPr>
          <w:rFonts w:ascii="Arial" w:hAnsi="Arial" w:cs="Arial"/>
        </w:rPr>
        <w:t>MAT_ORDI…………………………………………………………………….</w:t>
      </w:r>
      <w:r>
        <w:rPr>
          <w:rFonts w:ascii="Arial" w:hAnsi="Arial" w:cs="Arial"/>
        </w:rPr>
        <w:tab/>
        <w:t xml:space="preserve">gris </w:t>
      </w:r>
      <w:r w:rsidR="00272B98">
        <w:rPr>
          <w:rFonts w:ascii="Arial" w:hAnsi="Arial" w:cs="Arial"/>
        </w:rPr>
        <w:t>252</w:t>
      </w:r>
      <w:r>
        <w:rPr>
          <w:rFonts w:ascii="Arial" w:hAnsi="Arial" w:cs="Arial"/>
        </w:rPr>
        <w:t xml:space="preserve"> </w:t>
      </w:r>
    </w:p>
    <w:p w:rsidR="005941DD" w:rsidRDefault="005941DD" w:rsidP="005941DD">
      <w:pPr>
        <w:spacing w:after="0"/>
        <w:rPr>
          <w:rFonts w:ascii="Arial" w:hAnsi="Arial" w:cs="Arial"/>
        </w:rPr>
      </w:pPr>
      <w:r>
        <w:rPr>
          <w:rFonts w:ascii="Arial" w:hAnsi="Arial" w:cs="Arial"/>
        </w:rPr>
        <w:t>MAT_PMR  (fauteuil hand y compris cercle 1.50+rectangle 80x130)…</w:t>
      </w:r>
      <w:r>
        <w:rPr>
          <w:rFonts w:ascii="Arial" w:hAnsi="Arial" w:cs="Arial"/>
        </w:rPr>
        <w:tab/>
        <w:t xml:space="preserve">gris </w:t>
      </w:r>
      <w:r w:rsidR="00272B98">
        <w:rPr>
          <w:rFonts w:ascii="Arial" w:hAnsi="Arial" w:cs="Arial"/>
        </w:rPr>
        <w:t>252</w:t>
      </w:r>
    </w:p>
    <w:p w:rsidR="005941DD" w:rsidRDefault="005941DD" w:rsidP="005941DD">
      <w:pPr>
        <w:spacing w:after="0"/>
        <w:rPr>
          <w:rFonts w:ascii="Arial" w:hAnsi="Arial" w:cs="Arial"/>
        </w:rPr>
      </w:pPr>
      <w:proofErr w:type="spellStart"/>
      <w:r>
        <w:rPr>
          <w:rFonts w:ascii="Arial" w:hAnsi="Arial" w:cs="Arial"/>
        </w:rPr>
        <w:t>MAT_pneumatique</w:t>
      </w:r>
      <w:proofErr w:type="spellEnd"/>
      <w:r>
        <w:rPr>
          <w:rFonts w:ascii="Arial" w:hAnsi="Arial" w:cs="Arial"/>
        </w:rPr>
        <w:t>……………………………………………</w:t>
      </w:r>
      <w:r w:rsidR="00025D24">
        <w:rPr>
          <w:rFonts w:ascii="Arial" w:hAnsi="Arial" w:cs="Arial"/>
        </w:rPr>
        <w:t>……………..</w:t>
      </w:r>
      <w:r>
        <w:rPr>
          <w:rFonts w:ascii="Arial" w:hAnsi="Arial" w:cs="Arial"/>
        </w:rPr>
        <w:tab/>
      </w:r>
      <w:proofErr w:type="gramStart"/>
      <w:r>
        <w:rPr>
          <w:rFonts w:ascii="Arial" w:hAnsi="Arial" w:cs="Arial"/>
        </w:rPr>
        <w:t>magenta</w:t>
      </w:r>
      <w:proofErr w:type="gramEnd"/>
    </w:p>
    <w:p w:rsidR="005941DD" w:rsidRDefault="005941DD" w:rsidP="005941DD">
      <w:pPr>
        <w:spacing w:after="0"/>
        <w:rPr>
          <w:rFonts w:ascii="Arial" w:hAnsi="Arial" w:cs="Arial"/>
        </w:rPr>
      </w:pPr>
      <w:proofErr w:type="spellStart"/>
      <w:r>
        <w:rPr>
          <w:rFonts w:ascii="Arial" w:hAnsi="Arial" w:cs="Arial"/>
        </w:rPr>
        <w:t>MAT_radio</w:t>
      </w:r>
      <w:proofErr w:type="spellEnd"/>
      <w:r>
        <w:rPr>
          <w:rFonts w:ascii="Arial" w:hAnsi="Arial" w:cs="Arial"/>
        </w:rPr>
        <w:t xml:space="preserve"> scanner (générateur, négatoscope)</w:t>
      </w:r>
    </w:p>
    <w:p w:rsidR="005941DD" w:rsidRDefault="005941DD" w:rsidP="005941DD">
      <w:pPr>
        <w:spacing w:after="0"/>
        <w:rPr>
          <w:rFonts w:ascii="Arial" w:hAnsi="Arial" w:cs="Arial"/>
        </w:rPr>
      </w:pPr>
      <w:r>
        <w:rPr>
          <w:rFonts w:ascii="Arial" w:hAnsi="Arial" w:cs="Arial"/>
        </w:rPr>
        <w:t xml:space="preserve">MAT_SANIT (barre d’appui douche </w:t>
      </w:r>
      <w:proofErr w:type="spellStart"/>
      <w:r>
        <w:rPr>
          <w:rFonts w:ascii="Arial" w:hAnsi="Arial" w:cs="Arial"/>
        </w:rPr>
        <w:t>wc</w:t>
      </w:r>
      <w:proofErr w:type="spellEnd"/>
      <w:r>
        <w:rPr>
          <w:rFonts w:ascii="Arial" w:hAnsi="Arial" w:cs="Arial"/>
        </w:rPr>
        <w:t xml:space="preserve"> fontaine siège douche miroir essuie-main) …noir</w:t>
      </w:r>
    </w:p>
    <w:p w:rsidR="005941DD" w:rsidRDefault="005941DD" w:rsidP="005941DD">
      <w:pPr>
        <w:spacing w:after="0"/>
        <w:rPr>
          <w:rFonts w:ascii="Arial" w:hAnsi="Arial" w:cs="Arial"/>
        </w:rPr>
      </w:pPr>
      <w:proofErr w:type="spellStart"/>
      <w:r>
        <w:rPr>
          <w:rFonts w:ascii="Arial" w:hAnsi="Arial" w:cs="Arial"/>
        </w:rPr>
        <w:t>MAT_scanner</w:t>
      </w:r>
      <w:proofErr w:type="spellEnd"/>
      <w:r>
        <w:rPr>
          <w:rFonts w:ascii="Arial" w:hAnsi="Arial" w:cs="Arial"/>
        </w:rPr>
        <w:t>…………………………………………………..</w:t>
      </w:r>
    </w:p>
    <w:p w:rsidR="005941DD" w:rsidRDefault="005941DD" w:rsidP="005941DD">
      <w:pPr>
        <w:spacing w:after="0"/>
        <w:rPr>
          <w:rFonts w:ascii="Arial" w:hAnsi="Arial" w:cs="Arial"/>
        </w:rPr>
      </w:pPr>
      <w:r>
        <w:rPr>
          <w:rFonts w:ascii="Arial" w:hAnsi="Arial" w:cs="Arial"/>
        </w:rPr>
        <w:t>MAT_SECU (matériel PC sécu)……………………………………………</w:t>
      </w:r>
      <w:r>
        <w:rPr>
          <w:rFonts w:ascii="Arial" w:hAnsi="Arial" w:cs="Arial"/>
        </w:rPr>
        <w:tab/>
        <w:t xml:space="preserve">gris </w:t>
      </w:r>
      <w:r w:rsidR="00272B98">
        <w:rPr>
          <w:rFonts w:ascii="Arial" w:hAnsi="Arial" w:cs="Arial"/>
        </w:rPr>
        <w:t>252</w:t>
      </w:r>
    </w:p>
    <w:p w:rsidR="005941DD" w:rsidRDefault="00E510A7" w:rsidP="005941DD">
      <w:pPr>
        <w:spacing w:after="0"/>
        <w:rPr>
          <w:rFonts w:ascii="Arial" w:hAnsi="Arial" w:cs="Arial"/>
        </w:rPr>
      </w:pPr>
      <w:r>
        <w:rPr>
          <w:rFonts w:ascii="Arial" w:hAnsi="Arial" w:cs="Arial"/>
          <w:noProof/>
          <w:lang w:eastAsia="fr-FR"/>
        </w:rPr>
        <w:pict>
          <v:shape id="_x0000_s1083" type="#_x0000_t32" style="position:absolute;margin-left:490.5pt;margin-top:-15.35pt;width:0;height:530.25pt;z-index:251712512" o:connectortype="straight" strokecolor="#548dd4" strokeweight="3pt">
            <v:shadow type="perspective" color="#243f60" opacity=".5" offset="1pt" offset2="-1pt"/>
          </v:shape>
        </w:pict>
      </w:r>
      <w:r>
        <w:rPr>
          <w:rFonts w:ascii="Arial" w:hAnsi="Arial" w:cs="Arial"/>
          <w:noProof/>
          <w:lang w:eastAsia="fr-FR"/>
        </w:rPr>
        <w:pict>
          <v:shape id="_x0000_s1082" type="#_x0000_t32" style="position:absolute;margin-left:346.5pt;margin-top:-15.35pt;width:0;height:530.25pt;z-index:251711488" o:connectortype="straight" strokecolor="#548dd4" strokeweight="3pt">
            <v:shadow type="perspective" color="#243f60" opacity=".5" offset="1pt" offset2="-1pt"/>
          </v:shape>
        </w:pict>
      </w:r>
      <w:proofErr w:type="spellStart"/>
      <w:r w:rsidR="005941DD">
        <w:rPr>
          <w:rFonts w:ascii="Arial" w:hAnsi="Arial" w:cs="Arial"/>
        </w:rPr>
        <w:t>MAT_store</w:t>
      </w:r>
      <w:proofErr w:type="spellEnd"/>
    </w:p>
    <w:p w:rsidR="005941DD" w:rsidRDefault="005941DD" w:rsidP="005941DD">
      <w:pPr>
        <w:spacing w:after="0"/>
        <w:rPr>
          <w:rFonts w:ascii="Arial" w:hAnsi="Arial" w:cs="Arial"/>
        </w:rPr>
      </w:pPr>
      <w:r>
        <w:rPr>
          <w:rFonts w:ascii="Arial" w:hAnsi="Arial" w:cs="Arial"/>
        </w:rPr>
        <w:t>MAT_TEL (téléphone)</w:t>
      </w:r>
    </w:p>
    <w:p w:rsidR="005941DD" w:rsidRDefault="005941DD" w:rsidP="005941DD">
      <w:pPr>
        <w:spacing w:after="0"/>
        <w:rPr>
          <w:rFonts w:ascii="Arial" w:hAnsi="Arial" w:cs="Arial"/>
        </w:rPr>
      </w:pPr>
      <w:r>
        <w:rPr>
          <w:rFonts w:ascii="Arial" w:hAnsi="Arial" w:cs="Arial"/>
        </w:rPr>
        <w:t>MAT_TXT</w:t>
      </w:r>
    </w:p>
    <w:p w:rsidR="005941DD" w:rsidRDefault="005941DD" w:rsidP="005941DD">
      <w:pPr>
        <w:spacing w:after="0"/>
        <w:rPr>
          <w:rFonts w:ascii="Arial" w:hAnsi="Arial" w:cs="Arial"/>
        </w:rPr>
      </w:pPr>
      <w:r>
        <w:rPr>
          <w:rFonts w:ascii="Arial" w:hAnsi="Arial" w:cs="Arial"/>
        </w:rPr>
        <w:t>MAT_TV (téléviseur)</w:t>
      </w:r>
    </w:p>
    <w:p w:rsidR="005941DD" w:rsidRDefault="005941DD" w:rsidP="005941DD">
      <w:pPr>
        <w:spacing w:after="0"/>
        <w:rPr>
          <w:rFonts w:ascii="Arial" w:hAnsi="Arial" w:cs="Arial"/>
        </w:rPr>
      </w:pPr>
      <w:proofErr w:type="spellStart"/>
      <w:r>
        <w:rPr>
          <w:rFonts w:ascii="Arial" w:hAnsi="Arial" w:cs="Arial"/>
        </w:rPr>
        <w:t>MAT_valise</w:t>
      </w:r>
      <w:proofErr w:type="spellEnd"/>
      <w:r>
        <w:rPr>
          <w:rFonts w:ascii="Arial" w:hAnsi="Arial" w:cs="Arial"/>
        </w:rPr>
        <w:t xml:space="preserve"> (</w:t>
      </w:r>
      <w:proofErr w:type="spellStart"/>
      <w:r>
        <w:rPr>
          <w:rFonts w:ascii="Arial" w:hAnsi="Arial" w:cs="Arial"/>
        </w:rPr>
        <w:t>télélift</w:t>
      </w:r>
      <w:proofErr w:type="spellEnd"/>
      <w:r>
        <w:rPr>
          <w:rFonts w:ascii="Arial" w:hAnsi="Arial" w:cs="Arial"/>
        </w:rPr>
        <w:t xml:space="preserve"> pour CB)</w:t>
      </w:r>
    </w:p>
    <w:p w:rsidR="005941DD" w:rsidRDefault="005941DD" w:rsidP="005941DD">
      <w:pPr>
        <w:spacing w:after="0"/>
        <w:rPr>
          <w:rFonts w:ascii="Arial" w:hAnsi="Arial" w:cs="Arial"/>
        </w:rPr>
      </w:pPr>
      <w:proofErr w:type="spellStart"/>
      <w:r>
        <w:rPr>
          <w:rFonts w:ascii="Arial" w:hAnsi="Arial" w:cs="Arial"/>
        </w:rPr>
        <w:t>MAT_véhicule</w:t>
      </w:r>
      <w:proofErr w:type="spellEnd"/>
      <w:r>
        <w:rPr>
          <w:rFonts w:ascii="Arial" w:hAnsi="Arial" w:cs="Arial"/>
        </w:rPr>
        <w:t xml:space="preserve"> ………………………………………………………………</w:t>
      </w:r>
      <w:r>
        <w:rPr>
          <w:rFonts w:ascii="Arial" w:hAnsi="Arial" w:cs="Arial"/>
        </w:rPr>
        <w:tab/>
        <w:t xml:space="preserve">gris </w:t>
      </w:r>
      <w:r w:rsidR="00272B98">
        <w:rPr>
          <w:rFonts w:ascii="Arial" w:hAnsi="Arial" w:cs="Arial"/>
        </w:rPr>
        <w:t>252</w:t>
      </w:r>
    </w:p>
    <w:p w:rsidR="005941DD" w:rsidRPr="00D015C7" w:rsidRDefault="005941DD" w:rsidP="005941DD">
      <w:pPr>
        <w:spacing w:after="0"/>
        <w:ind w:left="768"/>
        <w:rPr>
          <w:rFonts w:ascii="Arial" w:hAnsi="Arial" w:cs="Arial"/>
        </w:rPr>
      </w:pPr>
    </w:p>
    <w:p w:rsidR="001661E0" w:rsidRDefault="005941DD" w:rsidP="005941DD">
      <w:pPr>
        <w:spacing w:after="0"/>
        <w:rPr>
          <w:rFonts w:ascii="Arial" w:hAnsi="Arial" w:cs="Arial"/>
        </w:rPr>
      </w:pPr>
      <w:r w:rsidRPr="00D2055C">
        <w:rPr>
          <w:rFonts w:ascii="Arial" w:hAnsi="Arial" w:cs="Arial"/>
          <w:b/>
          <w:color w:val="FF0000"/>
        </w:rPr>
        <w:t>MOB_</w:t>
      </w:r>
      <w:r>
        <w:rPr>
          <w:rFonts w:ascii="Arial" w:hAnsi="Arial" w:cs="Arial"/>
        </w:rPr>
        <w:t xml:space="preserve"> (Tous les calques concernant le mobilier)</w:t>
      </w:r>
    </w:p>
    <w:p w:rsidR="00A52F9D" w:rsidRDefault="00A52F9D" w:rsidP="005941DD">
      <w:pPr>
        <w:spacing w:after="0"/>
        <w:rPr>
          <w:rFonts w:ascii="Arial" w:hAnsi="Arial" w:cs="Arial"/>
        </w:rPr>
      </w:pPr>
      <w:proofErr w:type="spellStart"/>
      <w:r>
        <w:rPr>
          <w:rFonts w:ascii="Arial" w:hAnsi="Arial" w:cs="Arial"/>
        </w:rPr>
        <w:t>MOB_ac</w:t>
      </w:r>
      <w:r w:rsidR="00272B98">
        <w:rPr>
          <w:rFonts w:ascii="Arial" w:hAnsi="Arial" w:cs="Arial"/>
        </w:rPr>
        <w:t>cueil</w:t>
      </w:r>
      <w:proofErr w:type="spellEnd"/>
      <w:r w:rsidR="00272B98">
        <w:rPr>
          <w:rFonts w:ascii="Arial" w:hAnsi="Arial" w:cs="Arial"/>
        </w:rPr>
        <w:t>……………………………………………………………….</w:t>
      </w:r>
      <w:r w:rsidR="00272B98">
        <w:rPr>
          <w:rFonts w:ascii="Arial" w:hAnsi="Arial" w:cs="Arial"/>
        </w:rPr>
        <w:tab/>
        <w:t>g</w:t>
      </w:r>
      <w:r>
        <w:rPr>
          <w:rFonts w:ascii="Arial" w:hAnsi="Arial" w:cs="Arial"/>
        </w:rPr>
        <w:t xml:space="preserve">ris </w:t>
      </w:r>
      <w:r w:rsidR="00272B98">
        <w:rPr>
          <w:rFonts w:ascii="Arial" w:hAnsi="Arial" w:cs="Arial"/>
        </w:rPr>
        <w:t>252</w:t>
      </w:r>
    </w:p>
    <w:p w:rsidR="005941DD" w:rsidRDefault="005941DD" w:rsidP="005941DD">
      <w:pPr>
        <w:spacing w:after="0"/>
        <w:rPr>
          <w:rFonts w:ascii="Arial" w:hAnsi="Arial" w:cs="Arial"/>
        </w:rPr>
      </w:pPr>
      <w:proofErr w:type="spellStart"/>
      <w:r>
        <w:rPr>
          <w:rFonts w:ascii="Arial" w:hAnsi="Arial" w:cs="Arial"/>
        </w:rPr>
        <w:t>MOB_</w:t>
      </w:r>
      <w:proofErr w:type="gramStart"/>
      <w:r>
        <w:rPr>
          <w:rFonts w:ascii="Arial" w:hAnsi="Arial" w:cs="Arial"/>
        </w:rPr>
        <w:t>atelier</w:t>
      </w:r>
      <w:proofErr w:type="spellEnd"/>
      <w:r>
        <w:rPr>
          <w:rFonts w:ascii="Arial" w:hAnsi="Arial" w:cs="Arial"/>
        </w:rPr>
        <w:t>(</w:t>
      </w:r>
      <w:proofErr w:type="gramEnd"/>
      <w:r>
        <w:rPr>
          <w:rFonts w:ascii="Arial" w:hAnsi="Arial" w:cs="Arial"/>
        </w:rPr>
        <w:t>étagère, établi)</w:t>
      </w:r>
      <w:r w:rsidR="001661E0">
        <w:rPr>
          <w:rFonts w:ascii="Arial" w:hAnsi="Arial" w:cs="Arial"/>
        </w:rPr>
        <w:t>…………………………………………….</w:t>
      </w:r>
      <w:r w:rsidR="001661E0">
        <w:rPr>
          <w:rFonts w:ascii="Arial" w:hAnsi="Arial" w:cs="Arial"/>
        </w:rPr>
        <w:tab/>
        <w:t>gris 251</w:t>
      </w:r>
    </w:p>
    <w:p w:rsidR="005941DD" w:rsidRDefault="005941DD" w:rsidP="005941DD">
      <w:pPr>
        <w:spacing w:after="0"/>
        <w:rPr>
          <w:rFonts w:ascii="Arial" w:hAnsi="Arial" w:cs="Arial"/>
        </w:rPr>
      </w:pPr>
      <w:proofErr w:type="spellStart"/>
      <w:r>
        <w:rPr>
          <w:rFonts w:ascii="Arial" w:hAnsi="Arial" w:cs="Arial"/>
        </w:rPr>
        <w:t>MOB_</w:t>
      </w:r>
      <w:proofErr w:type="gramStart"/>
      <w:r>
        <w:rPr>
          <w:rFonts w:ascii="Arial" w:hAnsi="Arial" w:cs="Arial"/>
        </w:rPr>
        <w:t>attente</w:t>
      </w:r>
      <w:proofErr w:type="spellEnd"/>
      <w:r>
        <w:rPr>
          <w:rFonts w:ascii="Arial" w:hAnsi="Arial" w:cs="Arial"/>
        </w:rPr>
        <w:t>(</w:t>
      </w:r>
      <w:proofErr w:type="gramEnd"/>
      <w:r>
        <w:rPr>
          <w:rFonts w:ascii="Arial" w:hAnsi="Arial" w:cs="Arial"/>
        </w:rPr>
        <w:t>fauteuil chaise canapé)………………………………….</w:t>
      </w:r>
      <w:r>
        <w:rPr>
          <w:rFonts w:ascii="Arial" w:hAnsi="Arial" w:cs="Arial"/>
        </w:rPr>
        <w:tab/>
        <w:t>gris 251</w:t>
      </w:r>
    </w:p>
    <w:p w:rsidR="005941DD" w:rsidRPr="00437BD6" w:rsidRDefault="005941DD" w:rsidP="005941DD">
      <w:pPr>
        <w:spacing w:after="0"/>
        <w:rPr>
          <w:rFonts w:ascii="Arial" w:hAnsi="Arial" w:cs="Arial"/>
        </w:rPr>
      </w:pPr>
      <w:proofErr w:type="spellStart"/>
      <w:r w:rsidRPr="00437BD6">
        <w:rPr>
          <w:rFonts w:ascii="Arial" w:hAnsi="Arial" w:cs="Arial"/>
        </w:rPr>
        <w:t>MOB_bloc</w:t>
      </w:r>
      <w:proofErr w:type="spellEnd"/>
      <w:r w:rsidRPr="00437BD6">
        <w:rPr>
          <w:rFonts w:ascii="Arial" w:hAnsi="Arial" w:cs="Arial"/>
        </w:rPr>
        <w:t xml:space="preserve"> (Stérilisation…) ……………………………………</w:t>
      </w:r>
      <w:r>
        <w:rPr>
          <w:rFonts w:ascii="Arial" w:hAnsi="Arial" w:cs="Arial"/>
        </w:rPr>
        <w:t>………….</w:t>
      </w:r>
      <w:r w:rsidRPr="00437BD6">
        <w:rPr>
          <w:rFonts w:ascii="Arial" w:hAnsi="Arial" w:cs="Arial"/>
        </w:rPr>
        <w:tab/>
      </w:r>
      <w:r>
        <w:rPr>
          <w:rFonts w:ascii="Arial" w:hAnsi="Arial" w:cs="Arial"/>
        </w:rPr>
        <w:t>gris 251</w:t>
      </w:r>
    </w:p>
    <w:p w:rsidR="005941DD" w:rsidRPr="00437BD6" w:rsidRDefault="005941DD" w:rsidP="005941DD">
      <w:pPr>
        <w:spacing w:after="0"/>
        <w:rPr>
          <w:rFonts w:ascii="Arial" w:hAnsi="Arial" w:cs="Arial"/>
        </w:rPr>
      </w:pPr>
      <w:proofErr w:type="spellStart"/>
      <w:r w:rsidRPr="00437BD6">
        <w:rPr>
          <w:rFonts w:ascii="Arial" w:hAnsi="Arial" w:cs="Arial"/>
        </w:rPr>
        <w:t>MOB_brancard</w:t>
      </w:r>
      <w:proofErr w:type="spellEnd"/>
      <w:r w:rsidRPr="00437BD6">
        <w:rPr>
          <w:rFonts w:ascii="Arial" w:hAnsi="Arial" w:cs="Arial"/>
        </w:rPr>
        <w:t>………………………………………………</w:t>
      </w:r>
      <w:r>
        <w:rPr>
          <w:rFonts w:ascii="Arial" w:hAnsi="Arial" w:cs="Arial"/>
        </w:rPr>
        <w:t>…………</w:t>
      </w:r>
      <w:r w:rsidRPr="00437BD6">
        <w:rPr>
          <w:rFonts w:ascii="Arial" w:hAnsi="Arial" w:cs="Arial"/>
        </w:rPr>
        <w:t>…</w:t>
      </w:r>
      <w:r w:rsidRPr="00437BD6">
        <w:rPr>
          <w:rFonts w:ascii="Arial" w:hAnsi="Arial" w:cs="Arial"/>
        </w:rPr>
        <w:tab/>
        <w:t>gris</w:t>
      </w:r>
      <w:r>
        <w:rPr>
          <w:rFonts w:ascii="Arial" w:hAnsi="Arial" w:cs="Arial"/>
        </w:rPr>
        <w:t xml:space="preserve"> 251</w:t>
      </w:r>
    </w:p>
    <w:p w:rsidR="005941DD" w:rsidRDefault="005941DD" w:rsidP="005941DD">
      <w:pPr>
        <w:spacing w:after="0"/>
        <w:rPr>
          <w:rFonts w:ascii="Arial" w:hAnsi="Arial" w:cs="Arial"/>
        </w:rPr>
      </w:pPr>
      <w:proofErr w:type="spellStart"/>
      <w:r>
        <w:rPr>
          <w:rFonts w:ascii="Arial" w:hAnsi="Arial" w:cs="Arial"/>
        </w:rPr>
        <w:t>MOB_</w:t>
      </w:r>
      <w:proofErr w:type="gramStart"/>
      <w:r>
        <w:rPr>
          <w:rFonts w:ascii="Arial" w:hAnsi="Arial" w:cs="Arial"/>
        </w:rPr>
        <w:t>bureau</w:t>
      </w:r>
      <w:proofErr w:type="spellEnd"/>
      <w:r>
        <w:rPr>
          <w:rFonts w:ascii="Arial" w:hAnsi="Arial" w:cs="Arial"/>
        </w:rPr>
        <w:t>(</w:t>
      </w:r>
      <w:proofErr w:type="gramEnd"/>
      <w:r>
        <w:rPr>
          <w:rFonts w:ascii="Arial" w:hAnsi="Arial" w:cs="Arial"/>
        </w:rPr>
        <w:t>armoire bureau chaise étagères)………………………</w:t>
      </w:r>
      <w:r>
        <w:rPr>
          <w:rFonts w:ascii="Arial" w:hAnsi="Arial" w:cs="Arial"/>
        </w:rPr>
        <w:tab/>
        <w:t>gris 251</w:t>
      </w:r>
    </w:p>
    <w:p w:rsidR="005941DD" w:rsidRDefault="005941DD" w:rsidP="005941DD">
      <w:pPr>
        <w:spacing w:after="0"/>
        <w:rPr>
          <w:rFonts w:ascii="Arial" w:hAnsi="Arial" w:cs="Arial"/>
        </w:rPr>
      </w:pPr>
      <w:proofErr w:type="spellStart"/>
      <w:r>
        <w:rPr>
          <w:rFonts w:ascii="Arial" w:hAnsi="Arial" w:cs="Arial"/>
        </w:rPr>
        <w:t>MOB_chambre</w:t>
      </w:r>
      <w:proofErr w:type="spellEnd"/>
      <w:r>
        <w:rPr>
          <w:rFonts w:ascii="Arial" w:hAnsi="Arial" w:cs="Arial"/>
        </w:rPr>
        <w:t xml:space="preserve"> (table nuit, table, chaise, armoire)……………………</w:t>
      </w:r>
      <w:r>
        <w:rPr>
          <w:rFonts w:ascii="Arial" w:hAnsi="Arial" w:cs="Arial"/>
        </w:rPr>
        <w:tab/>
        <w:t>gris 251</w:t>
      </w:r>
    </w:p>
    <w:p w:rsidR="005941DD" w:rsidRDefault="005941DD" w:rsidP="005941DD">
      <w:pPr>
        <w:spacing w:after="0"/>
        <w:rPr>
          <w:rFonts w:ascii="Arial" w:hAnsi="Arial" w:cs="Arial"/>
        </w:rPr>
      </w:pPr>
      <w:r>
        <w:rPr>
          <w:rFonts w:ascii="Arial" w:hAnsi="Arial" w:cs="Arial"/>
        </w:rPr>
        <w:t>MOB_CONSULT ………………………………………………………...</w:t>
      </w:r>
      <w:r>
        <w:rPr>
          <w:rFonts w:ascii="Arial" w:hAnsi="Arial" w:cs="Arial"/>
        </w:rPr>
        <w:tab/>
        <w:t>gris 251</w:t>
      </w:r>
    </w:p>
    <w:p w:rsidR="005941DD" w:rsidRDefault="005941DD" w:rsidP="005941DD">
      <w:pPr>
        <w:spacing w:after="0"/>
        <w:rPr>
          <w:rFonts w:ascii="Arial" w:hAnsi="Arial" w:cs="Arial"/>
        </w:rPr>
      </w:pPr>
      <w:r>
        <w:rPr>
          <w:rFonts w:ascii="Arial" w:hAnsi="Arial" w:cs="Arial"/>
        </w:rPr>
        <w:t>MOB_DASRI (utilité Ménage)…………………………………………...</w:t>
      </w:r>
      <w:r>
        <w:rPr>
          <w:rFonts w:ascii="Arial" w:hAnsi="Arial" w:cs="Arial"/>
        </w:rPr>
        <w:tab/>
      </w:r>
      <w:r>
        <w:rPr>
          <w:rFonts w:ascii="Arial" w:hAnsi="Arial" w:cs="Arial"/>
        </w:rPr>
        <w:tab/>
      </w:r>
    </w:p>
    <w:p w:rsidR="005941DD" w:rsidRDefault="005941DD" w:rsidP="005941DD">
      <w:pPr>
        <w:spacing w:after="0"/>
        <w:rPr>
          <w:rFonts w:ascii="Arial" w:hAnsi="Arial" w:cs="Arial"/>
        </w:rPr>
      </w:pPr>
      <w:r>
        <w:rPr>
          <w:rFonts w:ascii="Arial" w:hAnsi="Arial" w:cs="Arial"/>
        </w:rPr>
        <w:t>MOB_DECO (jardinières)</w:t>
      </w:r>
    </w:p>
    <w:p w:rsidR="005941DD" w:rsidRDefault="005941DD" w:rsidP="005941DD">
      <w:pPr>
        <w:spacing w:after="0"/>
        <w:rPr>
          <w:rFonts w:ascii="Arial" w:hAnsi="Arial" w:cs="Arial"/>
        </w:rPr>
      </w:pPr>
      <w:r>
        <w:rPr>
          <w:rFonts w:ascii="Arial" w:hAnsi="Arial" w:cs="Arial"/>
        </w:rPr>
        <w:t>MOB_DET (détail)</w:t>
      </w:r>
    </w:p>
    <w:p w:rsidR="005941DD" w:rsidRDefault="005941DD" w:rsidP="005941DD">
      <w:pPr>
        <w:spacing w:after="0"/>
        <w:rPr>
          <w:rFonts w:ascii="Arial" w:hAnsi="Arial" w:cs="Arial"/>
        </w:rPr>
      </w:pPr>
      <w:proofErr w:type="spellStart"/>
      <w:r>
        <w:rPr>
          <w:rFonts w:ascii="Arial" w:hAnsi="Arial" w:cs="Arial"/>
        </w:rPr>
        <w:t>MOB_détente</w:t>
      </w:r>
      <w:proofErr w:type="spellEnd"/>
      <w:r>
        <w:rPr>
          <w:rFonts w:ascii="Arial" w:hAnsi="Arial" w:cs="Arial"/>
        </w:rPr>
        <w:t xml:space="preserve"> (table chaise placard)</w:t>
      </w:r>
    </w:p>
    <w:p w:rsidR="005941DD" w:rsidRDefault="005941DD" w:rsidP="00D015C7">
      <w:pPr>
        <w:spacing w:after="0"/>
        <w:rPr>
          <w:rFonts w:ascii="Arial" w:hAnsi="Arial" w:cs="Arial"/>
        </w:rPr>
      </w:pPr>
      <w:r>
        <w:rPr>
          <w:rFonts w:ascii="Arial" w:hAnsi="Arial" w:cs="Arial"/>
        </w:rPr>
        <w:t xml:space="preserve">MOB_EXT </w:t>
      </w:r>
      <w:r w:rsidR="003909BD">
        <w:rPr>
          <w:rFonts w:ascii="Arial" w:hAnsi="Arial" w:cs="Arial"/>
        </w:rPr>
        <w:t>chu …………………………………………………………….</w:t>
      </w:r>
      <w:r w:rsidR="003909BD">
        <w:rPr>
          <w:rFonts w:ascii="Arial" w:hAnsi="Arial" w:cs="Arial"/>
        </w:rPr>
        <w:tab/>
        <w:t>gris</w:t>
      </w:r>
    </w:p>
    <w:p w:rsidR="005941DD" w:rsidRDefault="005941DD" w:rsidP="00D015C7">
      <w:pPr>
        <w:spacing w:after="0"/>
        <w:rPr>
          <w:rFonts w:ascii="Arial" w:hAnsi="Arial" w:cs="Arial"/>
        </w:rPr>
      </w:pPr>
      <w:proofErr w:type="spellStart"/>
      <w:r>
        <w:rPr>
          <w:rFonts w:ascii="Arial" w:hAnsi="Arial" w:cs="Arial"/>
        </w:rPr>
        <w:t>MOB_lit</w:t>
      </w:r>
      <w:proofErr w:type="spellEnd"/>
      <w:r>
        <w:rPr>
          <w:rFonts w:ascii="Arial" w:hAnsi="Arial" w:cs="Arial"/>
        </w:rPr>
        <w:t>……………………………………………………………………..</w:t>
      </w:r>
      <w:r>
        <w:rPr>
          <w:rFonts w:ascii="Arial" w:hAnsi="Arial" w:cs="Arial"/>
        </w:rPr>
        <w:tab/>
      </w:r>
      <w:proofErr w:type="gramStart"/>
      <w:r>
        <w:rPr>
          <w:rFonts w:ascii="Arial" w:hAnsi="Arial" w:cs="Arial"/>
        </w:rPr>
        <w:t>gris</w:t>
      </w:r>
      <w:proofErr w:type="gramEnd"/>
      <w:r>
        <w:rPr>
          <w:rFonts w:ascii="Arial" w:hAnsi="Arial" w:cs="Arial"/>
        </w:rPr>
        <w:t xml:space="preserve"> 251</w:t>
      </w:r>
    </w:p>
    <w:p w:rsidR="005941DD" w:rsidRDefault="005941DD" w:rsidP="00D015C7">
      <w:pPr>
        <w:spacing w:after="0"/>
        <w:rPr>
          <w:rFonts w:ascii="Arial" w:hAnsi="Arial" w:cs="Arial"/>
        </w:rPr>
      </w:pPr>
      <w:proofErr w:type="spellStart"/>
      <w:r>
        <w:rPr>
          <w:rFonts w:ascii="Arial" w:hAnsi="Arial" w:cs="Arial"/>
        </w:rPr>
        <w:t>MOB_lit</w:t>
      </w:r>
      <w:proofErr w:type="spellEnd"/>
      <w:r>
        <w:rPr>
          <w:rFonts w:ascii="Arial" w:hAnsi="Arial" w:cs="Arial"/>
        </w:rPr>
        <w:t xml:space="preserve"> d’appoint…………………………….........................................</w:t>
      </w:r>
      <w:r>
        <w:rPr>
          <w:rFonts w:ascii="Arial" w:hAnsi="Arial" w:cs="Arial"/>
        </w:rPr>
        <w:tab/>
      </w:r>
      <w:proofErr w:type="gramStart"/>
      <w:r>
        <w:rPr>
          <w:rFonts w:ascii="Arial" w:hAnsi="Arial" w:cs="Arial"/>
        </w:rPr>
        <w:t>gris</w:t>
      </w:r>
      <w:proofErr w:type="gramEnd"/>
      <w:r>
        <w:rPr>
          <w:rFonts w:ascii="Arial" w:hAnsi="Arial" w:cs="Arial"/>
        </w:rPr>
        <w:t xml:space="preserve"> 251</w:t>
      </w:r>
    </w:p>
    <w:p w:rsidR="005941DD" w:rsidRDefault="005941DD" w:rsidP="00D015C7">
      <w:pPr>
        <w:spacing w:after="0"/>
        <w:rPr>
          <w:rFonts w:ascii="Arial" w:hAnsi="Arial" w:cs="Arial"/>
        </w:rPr>
      </w:pPr>
      <w:proofErr w:type="spellStart"/>
      <w:r>
        <w:rPr>
          <w:rFonts w:ascii="Arial" w:hAnsi="Arial" w:cs="Arial"/>
        </w:rPr>
        <w:t>MOB_lit</w:t>
      </w:r>
      <w:proofErr w:type="spellEnd"/>
      <w:r>
        <w:rPr>
          <w:rFonts w:ascii="Arial" w:hAnsi="Arial" w:cs="Arial"/>
        </w:rPr>
        <w:t xml:space="preserve"> </w:t>
      </w:r>
      <w:proofErr w:type="spellStart"/>
      <w:r>
        <w:rPr>
          <w:rFonts w:ascii="Arial" w:hAnsi="Arial" w:cs="Arial"/>
        </w:rPr>
        <w:t>Nbre</w:t>
      </w:r>
      <w:proofErr w:type="spellEnd"/>
    </w:p>
    <w:p w:rsidR="005941DD" w:rsidRDefault="005941DD" w:rsidP="00D015C7">
      <w:pPr>
        <w:spacing w:after="0"/>
        <w:rPr>
          <w:rFonts w:ascii="Arial" w:hAnsi="Arial" w:cs="Arial"/>
        </w:rPr>
      </w:pPr>
      <w:proofErr w:type="spellStart"/>
      <w:r>
        <w:rPr>
          <w:rFonts w:ascii="Arial" w:hAnsi="Arial" w:cs="Arial"/>
        </w:rPr>
        <w:t>MOB_office</w:t>
      </w:r>
      <w:proofErr w:type="spellEnd"/>
      <w:r>
        <w:rPr>
          <w:rFonts w:ascii="Arial" w:hAnsi="Arial" w:cs="Arial"/>
        </w:rPr>
        <w:t xml:space="preserve"> (</w:t>
      </w:r>
      <w:proofErr w:type="spellStart"/>
      <w:r>
        <w:rPr>
          <w:rFonts w:ascii="Arial" w:hAnsi="Arial" w:cs="Arial"/>
        </w:rPr>
        <w:t>aménagt</w:t>
      </w:r>
      <w:proofErr w:type="spellEnd"/>
      <w:r>
        <w:rPr>
          <w:rFonts w:ascii="Arial" w:hAnsi="Arial" w:cs="Arial"/>
        </w:rPr>
        <w:t xml:space="preserve"> office meuble évier, salle bain poste soins)….</w:t>
      </w:r>
      <w:r>
        <w:rPr>
          <w:rFonts w:ascii="Arial" w:hAnsi="Arial" w:cs="Arial"/>
        </w:rPr>
        <w:tab/>
        <w:t>gris 251</w:t>
      </w:r>
    </w:p>
    <w:p w:rsidR="005941DD" w:rsidRDefault="005941DD" w:rsidP="00D015C7">
      <w:pPr>
        <w:spacing w:after="0"/>
        <w:rPr>
          <w:rFonts w:ascii="Arial" w:hAnsi="Arial" w:cs="Arial"/>
        </w:rPr>
      </w:pPr>
      <w:proofErr w:type="spellStart"/>
      <w:r>
        <w:rPr>
          <w:rFonts w:ascii="Arial" w:hAnsi="Arial" w:cs="Arial"/>
        </w:rPr>
        <w:t>MOB_paillasse</w:t>
      </w:r>
      <w:proofErr w:type="spellEnd"/>
      <w:r>
        <w:rPr>
          <w:rFonts w:ascii="Arial" w:hAnsi="Arial" w:cs="Arial"/>
        </w:rPr>
        <w:t xml:space="preserve"> (labo)……………………………………………………..</w:t>
      </w:r>
      <w:r>
        <w:rPr>
          <w:rFonts w:ascii="Arial" w:hAnsi="Arial" w:cs="Arial"/>
        </w:rPr>
        <w:tab/>
      </w:r>
      <w:proofErr w:type="gramStart"/>
      <w:r>
        <w:rPr>
          <w:rFonts w:ascii="Arial" w:hAnsi="Arial" w:cs="Arial"/>
        </w:rPr>
        <w:t>gris</w:t>
      </w:r>
      <w:proofErr w:type="gramEnd"/>
      <w:r>
        <w:rPr>
          <w:rFonts w:ascii="Arial" w:hAnsi="Arial" w:cs="Arial"/>
        </w:rPr>
        <w:t xml:space="preserve"> 251</w:t>
      </w:r>
    </w:p>
    <w:p w:rsidR="005941DD" w:rsidRDefault="005941DD" w:rsidP="00D015C7">
      <w:pPr>
        <w:spacing w:after="0"/>
        <w:rPr>
          <w:rFonts w:ascii="Arial" w:hAnsi="Arial" w:cs="Arial"/>
        </w:rPr>
      </w:pPr>
      <w:proofErr w:type="spellStart"/>
      <w:r>
        <w:rPr>
          <w:rFonts w:ascii="Arial" w:hAnsi="Arial" w:cs="Arial"/>
        </w:rPr>
        <w:t>MOB_personnage</w:t>
      </w:r>
      <w:proofErr w:type="spellEnd"/>
    </w:p>
    <w:p w:rsidR="005941DD" w:rsidRDefault="005941DD" w:rsidP="00D015C7">
      <w:pPr>
        <w:spacing w:after="0"/>
        <w:rPr>
          <w:rFonts w:ascii="Arial" w:hAnsi="Arial" w:cs="Arial"/>
        </w:rPr>
      </w:pPr>
      <w:proofErr w:type="spellStart"/>
      <w:r>
        <w:rPr>
          <w:rFonts w:ascii="Arial" w:hAnsi="Arial" w:cs="Arial"/>
        </w:rPr>
        <w:t>MOB_poste</w:t>
      </w:r>
      <w:proofErr w:type="spellEnd"/>
      <w:r>
        <w:rPr>
          <w:rFonts w:ascii="Arial" w:hAnsi="Arial" w:cs="Arial"/>
        </w:rPr>
        <w:t xml:space="preserve"> soins (infirmerie)…………………………………………....</w:t>
      </w:r>
      <w:r>
        <w:rPr>
          <w:rFonts w:ascii="Arial" w:hAnsi="Arial" w:cs="Arial"/>
        </w:rPr>
        <w:tab/>
        <w:t>gris 251</w:t>
      </w:r>
    </w:p>
    <w:p w:rsidR="005941DD" w:rsidRDefault="005941DD" w:rsidP="00D015C7">
      <w:pPr>
        <w:spacing w:after="0"/>
        <w:rPr>
          <w:rFonts w:ascii="Arial" w:hAnsi="Arial" w:cs="Arial"/>
        </w:rPr>
      </w:pPr>
      <w:proofErr w:type="spellStart"/>
      <w:r>
        <w:rPr>
          <w:rFonts w:ascii="Arial" w:hAnsi="Arial" w:cs="Arial"/>
        </w:rPr>
        <w:t>MOB_radio</w:t>
      </w:r>
      <w:proofErr w:type="spellEnd"/>
      <w:r>
        <w:rPr>
          <w:rFonts w:ascii="Arial" w:hAnsi="Arial" w:cs="Arial"/>
        </w:rPr>
        <w:t xml:space="preserve"> (console)</w:t>
      </w:r>
    </w:p>
    <w:p w:rsidR="005941DD" w:rsidRDefault="005941DD" w:rsidP="00D015C7">
      <w:pPr>
        <w:spacing w:after="0"/>
        <w:rPr>
          <w:rFonts w:ascii="Arial" w:hAnsi="Arial" w:cs="Arial"/>
        </w:rPr>
      </w:pPr>
      <w:proofErr w:type="spellStart"/>
      <w:r>
        <w:rPr>
          <w:rFonts w:ascii="Arial" w:hAnsi="Arial" w:cs="Arial"/>
        </w:rPr>
        <w:t>MOB_réunions</w:t>
      </w:r>
      <w:proofErr w:type="spellEnd"/>
      <w:r>
        <w:rPr>
          <w:rFonts w:ascii="Arial" w:hAnsi="Arial" w:cs="Arial"/>
        </w:rPr>
        <w:t xml:space="preserve"> (table chaise écran)</w:t>
      </w:r>
    </w:p>
    <w:p w:rsidR="005941DD" w:rsidRDefault="005941DD" w:rsidP="00D015C7">
      <w:pPr>
        <w:spacing w:after="0"/>
        <w:rPr>
          <w:rFonts w:ascii="Arial" w:hAnsi="Arial" w:cs="Arial"/>
        </w:rPr>
      </w:pPr>
      <w:proofErr w:type="spellStart"/>
      <w:r>
        <w:rPr>
          <w:rFonts w:ascii="Arial" w:hAnsi="Arial" w:cs="Arial"/>
        </w:rPr>
        <w:t>MOB_</w:t>
      </w:r>
      <w:r w:rsidR="001661E0">
        <w:rPr>
          <w:rFonts w:ascii="Arial" w:hAnsi="Arial" w:cs="Arial"/>
        </w:rPr>
        <w:t>salle</w:t>
      </w:r>
      <w:proofErr w:type="spellEnd"/>
      <w:r w:rsidR="001661E0">
        <w:rPr>
          <w:rFonts w:ascii="Arial" w:hAnsi="Arial" w:cs="Arial"/>
        </w:rPr>
        <w:t xml:space="preserve"> à manger………………………………………………………</w:t>
      </w:r>
      <w:r w:rsidR="001661E0">
        <w:rPr>
          <w:rFonts w:ascii="Arial" w:hAnsi="Arial" w:cs="Arial"/>
        </w:rPr>
        <w:tab/>
        <w:t>gris 251</w:t>
      </w:r>
    </w:p>
    <w:p w:rsidR="009169A9" w:rsidRDefault="009169A9" w:rsidP="00D015C7">
      <w:pPr>
        <w:spacing w:after="0"/>
        <w:rPr>
          <w:rFonts w:ascii="Arial" w:hAnsi="Arial" w:cs="Arial"/>
        </w:rPr>
      </w:pPr>
      <w:r>
        <w:rPr>
          <w:rFonts w:ascii="Arial" w:hAnsi="Arial" w:cs="Arial"/>
        </w:rPr>
        <w:t>MOB_SANIT (étagères…) ……………………………………………….</w:t>
      </w:r>
      <w:r>
        <w:rPr>
          <w:rFonts w:ascii="Arial" w:hAnsi="Arial" w:cs="Arial"/>
        </w:rPr>
        <w:tab/>
        <w:t>gris 252</w:t>
      </w:r>
    </w:p>
    <w:p w:rsidR="00D342E2" w:rsidRDefault="00D342E2" w:rsidP="00D015C7">
      <w:pPr>
        <w:spacing w:after="0"/>
        <w:rPr>
          <w:rFonts w:ascii="Arial" w:hAnsi="Arial" w:cs="Arial"/>
        </w:rPr>
      </w:pPr>
      <w:r>
        <w:rPr>
          <w:rFonts w:ascii="Arial" w:hAnsi="Arial" w:cs="Arial"/>
        </w:rPr>
        <w:t>MOB_SYMB (poubelle paillasson)………………………………………</w:t>
      </w:r>
      <w:r>
        <w:rPr>
          <w:rFonts w:ascii="Arial" w:hAnsi="Arial" w:cs="Arial"/>
        </w:rPr>
        <w:tab/>
        <w:t>gris 252</w:t>
      </w:r>
    </w:p>
    <w:p w:rsidR="005941DD" w:rsidRDefault="005941DD" w:rsidP="00D015C7">
      <w:pPr>
        <w:spacing w:after="0"/>
        <w:rPr>
          <w:rFonts w:ascii="Arial" w:hAnsi="Arial" w:cs="Arial"/>
        </w:rPr>
      </w:pPr>
      <w:proofErr w:type="spellStart"/>
      <w:r>
        <w:rPr>
          <w:rFonts w:ascii="Arial" w:hAnsi="Arial" w:cs="Arial"/>
        </w:rPr>
        <w:t>MOB_table</w:t>
      </w:r>
      <w:proofErr w:type="spellEnd"/>
      <w:r>
        <w:rPr>
          <w:rFonts w:ascii="Arial" w:hAnsi="Arial" w:cs="Arial"/>
        </w:rPr>
        <w:t xml:space="preserve"> à langer………………………………………………………..</w:t>
      </w:r>
      <w:r>
        <w:rPr>
          <w:rFonts w:ascii="Arial" w:hAnsi="Arial" w:cs="Arial"/>
        </w:rPr>
        <w:tab/>
        <w:t>gris 251</w:t>
      </w:r>
    </w:p>
    <w:p w:rsidR="005941DD" w:rsidRPr="00F75BDA" w:rsidRDefault="00E510A7" w:rsidP="00D015C7">
      <w:pPr>
        <w:spacing w:after="0"/>
        <w:rPr>
          <w:rFonts w:ascii="Arial" w:hAnsi="Arial" w:cs="Arial"/>
          <w:lang w:val="en-US"/>
        </w:rPr>
      </w:pPr>
      <w:r w:rsidRPr="00E510A7">
        <w:rPr>
          <w:rFonts w:ascii="Arial" w:hAnsi="Arial" w:cs="Arial"/>
          <w:noProof/>
          <w:sz w:val="40"/>
          <w:szCs w:val="40"/>
        </w:rPr>
        <w:pict>
          <v:shape id="_x0000_s1053" type="#_x0000_t32" style="position:absolute;margin-left:491.25pt;margin-top:-21.5pt;width:0;height:530.25pt;z-index:251694080" o:connectortype="straight" strokecolor="#548dd4" strokeweight="3pt">
            <v:shadow type="perspective" color="#243f60" opacity=".5" offset="1pt" offset2="-1pt"/>
          </v:shape>
        </w:pict>
      </w:r>
      <w:r>
        <w:rPr>
          <w:rFonts w:ascii="Arial" w:hAnsi="Arial" w:cs="Arial"/>
          <w:noProof/>
        </w:rPr>
        <w:pict>
          <v:shape id="_x0000_s1052" type="#_x0000_t32" style="position:absolute;margin-left:345.75pt;margin-top:-17pt;width:0;height:530.25pt;z-index:251693056" o:connectortype="straight" strokecolor="#548dd4" strokeweight="3pt">
            <v:shadow type="perspective" color="#243f60" opacity=".5" offset="1pt" offset2="-1pt"/>
          </v:shape>
        </w:pict>
      </w:r>
      <w:r w:rsidR="005941DD" w:rsidRPr="00F75BDA">
        <w:rPr>
          <w:rFonts w:ascii="Arial" w:hAnsi="Arial" w:cs="Arial"/>
          <w:lang w:val="en-US"/>
        </w:rPr>
        <w:t>MOB_TXT</w:t>
      </w:r>
    </w:p>
    <w:p w:rsidR="005F5AEF" w:rsidRPr="00F75BDA" w:rsidRDefault="00D342E2" w:rsidP="00D015C7">
      <w:pPr>
        <w:spacing w:after="0"/>
        <w:rPr>
          <w:rFonts w:ascii="Arial" w:hAnsi="Arial" w:cs="Arial"/>
          <w:lang w:val="en-US"/>
        </w:rPr>
      </w:pPr>
      <w:proofErr w:type="spellStart"/>
      <w:r w:rsidRPr="00F75BDA">
        <w:rPr>
          <w:rFonts w:ascii="Arial" w:hAnsi="Arial" w:cs="Arial"/>
          <w:lang w:val="en-US"/>
        </w:rPr>
        <w:t>MOB_urbain</w:t>
      </w:r>
      <w:proofErr w:type="spellEnd"/>
      <w:r w:rsidRPr="00F75BDA">
        <w:rPr>
          <w:rFonts w:ascii="Arial" w:hAnsi="Arial" w:cs="Arial"/>
          <w:lang w:val="en-US"/>
        </w:rPr>
        <w:t xml:space="preserve"> (</w:t>
      </w:r>
      <w:proofErr w:type="spellStart"/>
      <w:r w:rsidRPr="00F75BDA">
        <w:rPr>
          <w:rFonts w:ascii="Arial" w:hAnsi="Arial" w:cs="Arial"/>
          <w:lang w:val="en-US"/>
        </w:rPr>
        <w:t>abribus</w:t>
      </w:r>
      <w:proofErr w:type="spellEnd"/>
      <w:r w:rsidRPr="00F75BDA">
        <w:rPr>
          <w:rFonts w:ascii="Arial" w:hAnsi="Arial" w:cs="Arial"/>
          <w:lang w:val="en-US"/>
        </w:rPr>
        <w:t xml:space="preserve"> plot)</w:t>
      </w:r>
    </w:p>
    <w:p w:rsidR="005941DD" w:rsidRDefault="005941DD" w:rsidP="00D015C7">
      <w:pPr>
        <w:spacing w:after="0"/>
        <w:rPr>
          <w:rFonts w:ascii="Arial" w:hAnsi="Arial" w:cs="Arial"/>
        </w:rPr>
      </w:pPr>
      <w:proofErr w:type="spellStart"/>
      <w:r>
        <w:rPr>
          <w:rFonts w:ascii="Arial" w:hAnsi="Arial" w:cs="Arial"/>
        </w:rPr>
        <w:t>MOB_</w:t>
      </w:r>
      <w:proofErr w:type="gramStart"/>
      <w:r>
        <w:rPr>
          <w:rFonts w:ascii="Arial" w:hAnsi="Arial" w:cs="Arial"/>
        </w:rPr>
        <w:t>vestiaire</w:t>
      </w:r>
      <w:proofErr w:type="spellEnd"/>
      <w:r>
        <w:rPr>
          <w:rFonts w:ascii="Arial" w:hAnsi="Arial" w:cs="Arial"/>
        </w:rPr>
        <w:t>(</w:t>
      </w:r>
      <w:proofErr w:type="gramEnd"/>
      <w:r>
        <w:rPr>
          <w:rFonts w:ascii="Arial" w:hAnsi="Arial" w:cs="Arial"/>
        </w:rPr>
        <w:t>chariot linge casiers)………..........................................</w:t>
      </w:r>
      <w:r>
        <w:rPr>
          <w:rFonts w:ascii="Arial" w:hAnsi="Arial" w:cs="Arial"/>
        </w:rPr>
        <w:tab/>
        <w:t>gris 251</w:t>
      </w:r>
    </w:p>
    <w:p w:rsidR="005941DD" w:rsidRDefault="005941DD" w:rsidP="00D015C7">
      <w:pPr>
        <w:spacing w:after="0"/>
        <w:rPr>
          <w:rFonts w:ascii="Arial" w:hAnsi="Arial" w:cs="Arial"/>
          <w:b/>
          <w:color w:val="FF0000"/>
        </w:rPr>
      </w:pPr>
    </w:p>
    <w:p w:rsidR="005941DD" w:rsidRDefault="005941DD" w:rsidP="00D015C7">
      <w:pPr>
        <w:spacing w:after="0"/>
        <w:rPr>
          <w:rFonts w:ascii="Arial" w:hAnsi="Arial" w:cs="Arial"/>
        </w:rPr>
      </w:pPr>
      <w:r w:rsidRPr="00384E60">
        <w:rPr>
          <w:rFonts w:ascii="Arial" w:hAnsi="Arial" w:cs="Arial"/>
          <w:b/>
          <w:color w:val="FF0000"/>
        </w:rPr>
        <w:t>NUM_</w:t>
      </w:r>
      <w:r>
        <w:rPr>
          <w:rFonts w:ascii="Arial" w:hAnsi="Arial" w:cs="Arial"/>
        </w:rPr>
        <w:t xml:space="preserve"> (Tous les calques concernant les numéros)</w:t>
      </w:r>
    </w:p>
    <w:p w:rsidR="005941DD" w:rsidRDefault="005941DD" w:rsidP="00D015C7">
      <w:pPr>
        <w:spacing w:after="0"/>
        <w:rPr>
          <w:rFonts w:ascii="Arial" w:hAnsi="Arial" w:cs="Arial"/>
        </w:rPr>
      </w:pPr>
      <w:r>
        <w:rPr>
          <w:rFonts w:ascii="Arial" w:hAnsi="Arial" w:cs="Arial"/>
        </w:rPr>
        <w:t>NUM_BAT (numéro du bâtiment)</w:t>
      </w:r>
    </w:p>
    <w:p w:rsidR="005941DD" w:rsidRDefault="005941DD" w:rsidP="00D015C7">
      <w:pPr>
        <w:spacing w:after="0"/>
        <w:rPr>
          <w:rFonts w:ascii="Arial" w:hAnsi="Arial" w:cs="Arial"/>
        </w:rPr>
      </w:pPr>
      <w:proofErr w:type="spellStart"/>
      <w:r>
        <w:rPr>
          <w:rFonts w:ascii="Arial" w:hAnsi="Arial" w:cs="Arial"/>
        </w:rPr>
        <w:t>NUM_gaine</w:t>
      </w:r>
      <w:proofErr w:type="spellEnd"/>
      <w:r>
        <w:rPr>
          <w:rFonts w:ascii="Arial" w:hAnsi="Arial" w:cs="Arial"/>
        </w:rPr>
        <w:t>……………………………………………………………….…</w:t>
      </w:r>
      <w:r>
        <w:rPr>
          <w:rFonts w:ascii="Arial" w:hAnsi="Arial" w:cs="Arial"/>
        </w:rPr>
        <w:tab/>
        <w:t>vert</w:t>
      </w:r>
    </w:p>
    <w:p w:rsidR="005941DD" w:rsidRDefault="005941DD" w:rsidP="00D015C7">
      <w:pPr>
        <w:spacing w:after="0"/>
        <w:rPr>
          <w:rFonts w:ascii="Arial" w:hAnsi="Arial" w:cs="Arial"/>
        </w:rPr>
      </w:pPr>
      <w:proofErr w:type="spellStart"/>
      <w:r>
        <w:rPr>
          <w:rFonts w:ascii="Arial" w:hAnsi="Arial" w:cs="Arial"/>
        </w:rPr>
        <w:t>NUM_pièce</w:t>
      </w:r>
      <w:proofErr w:type="spellEnd"/>
      <w:r>
        <w:rPr>
          <w:rFonts w:ascii="Arial" w:hAnsi="Arial" w:cs="Arial"/>
        </w:rPr>
        <w:tab/>
        <w:t>……………………………………………………………..…</w:t>
      </w:r>
      <w:r>
        <w:rPr>
          <w:rFonts w:ascii="Arial" w:hAnsi="Arial" w:cs="Arial"/>
        </w:rPr>
        <w:tab/>
        <w:t>noir</w:t>
      </w:r>
    </w:p>
    <w:p w:rsidR="005941DD" w:rsidRDefault="005941DD" w:rsidP="00D015C7">
      <w:pPr>
        <w:spacing w:after="0"/>
        <w:rPr>
          <w:rFonts w:ascii="Arial" w:hAnsi="Arial" w:cs="Arial"/>
        </w:rPr>
      </w:pPr>
      <w:proofErr w:type="spellStart"/>
      <w:r>
        <w:rPr>
          <w:rFonts w:ascii="Arial" w:hAnsi="Arial" w:cs="Arial"/>
        </w:rPr>
        <w:t>NUM_valise</w:t>
      </w:r>
      <w:proofErr w:type="spellEnd"/>
      <w:r>
        <w:rPr>
          <w:rFonts w:ascii="Arial" w:hAnsi="Arial" w:cs="Arial"/>
        </w:rPr>
        <w:t>………………………………………………………………..…</w:t>
      </w:r>
      <w:r>
        <w:rPr>
          <w:rFonts w:ascii="Arial" w:hAnsi="Arial" w:cs="Arial"/>
        </w:rPr>
        <w:tab/>
        <w:t>bleu</w:t>
      </w:r>
    </w:p>
    <w:p w:rsidR="005941DD" w:rsidRPr="00481490" w:rsidRDefault="005941DD" w:rsidP="00D015C7">
      <w:pPr>
        <w:spacing w:after="0"/>
        <w:ind w:left="768"/>
        <w:rPr>
          <w:rFonts w:ascii="Arial" w:hAnsi="Arial" w:cs="Arial"/>
          <w:sz w:val="40"/>
          <w:szCs w:val="40"/>
        </w:rPr>
      </w:pPr>
    </w:p>
    <w:p w:rsidR="005941DD" w:rsidRPr="00023533" w:rsidRDefault="005941DD" w:rsidP="00D015C7">
      <w:pPr>
        <w:spacing w:after="0"/>
        <w:rPr>
          <w:rFonts w:ascii="Arial" w:hAnsi="Arial" w:cs="Arial"/>
        </w:rPr>
      </w:pPr>
      <w:r w:rsidRPr="00023533">
        <w:rPr>
          <w:rFonts w:ascii="Arial" w:hAnsi="Arial" w:cs="Arial"/>
          <w:b/>
          <w:color w:val="FF0000"/>
        </w:rPr>
        <w:t>Pp_</w:t>
      </w:r>
      <w:r w:rsidRPr="00023533">
        <w:rPr>
          <w:rFonts w:ascii="Arial" w:hAnsi="Arial" w:cs="Arial"/>
        </w:rPr>
        <w:t xml:space="preserve"> (Tous les calques concernant </w:t>
      </w:r>
      <w:proofErr w:type="gramStart"/>
      <w:r w:rsidRPr="00023533">
        <w:rPr>
          <w:rFonts w:ascii="Arial" w:hAnsi="Arial" w:cs="Arial"/>
        </w:rPr>
        <w:t>les services pompier</w:t>
      </w:r>
      <w:proofErr w:type="gramEnd"/>
      <w:r w:rsidRPr="00023533">
        <w:rPr>
          <w:rFonts w:ascii="Arial" w:hAnsi="Arial" w:cs="Arial"/>
        </w:rPr>
        <w:t>)</w:t>
      </w:r>
    </w:p>
    <w:p w:rsidR="005941DD" w:rsidRPr="00023533" w:rsidRDefault="005941DD" w:rsidP="00D015C7">
      <w:pPr>
        <w:spacing w:after="0"/>
        <w:rPr>
          <w:rFonts w:ascii="Arial" w:hAnsi="Arial" w:cs="Arial"/>
        </w:rPr>
      </w:pPr>
      <w:proofErr w:type="spellStart"/>
      <w:r w:rsidRPr="00023533">
        <w:rPr>
          <w:rFonts w:ascii="Arial" w:hAnsi="Arial" w:cs="Arial"/>
        </w:rPr>
        <w:t>Pp_alarme</w:t>
      </w:r>
      <w:proofErr w:type="spellEnd"/>
      <w:r w:rsidRPr="00023533">
        <w:rPr>
          <w:rFonts w:ascii="Arial" w:hAnsi="Arial" w:cs="Arial"/>
        </w:rPr>
        <w:t xml:space="preserve"> incendie</w:t>
      </w:r>
      <w:r>
        <w:rPr>
          <w:rFonts w:ascii="Arial" w:hAnsi="Arial" w:cs="Arial"/>
        </w:rPr>
        <w:t>………………………………………………………..</w:t>
      </w:r>
      <w:r>
        <w:rPr>
          <w:rFonts w:ascii="Arial" w:hAnsi="Arial" w:cs="Arial"/>
        </w:rPr>
        <w:tab/>
      </w:r>
      <w:proofErr w:type="gramStart"/>
      <w:r>
        <w:rPr>
          <w:rFonts w:ascii="Arial" w:hAnsi="Arial" w:cs="Arial"/>
        </w:rPr>
        <w:t>magenta</w:t>
      </w:r>
      <w:proofErr w:type="gramEnd"/>
    </w:p>
    <w:p w:rsidR="005941DD" w:rsidRDefault="005941DD" w:rsidP="00D015C7">
      <w:pPr>
        <w:spacing w:after="0"/>
        <w:rPr>
          <w:rFonts w:ascii="Arial" w:hAnsi="Arial" w:cs="Arial"/>
        </w:rPr>
      </w:pPr>
      <w:proofErr w:type="spellStart"/>
      <w:r>
        <w:rPr>
          <w:rFonts w:ascii="Arial" w:hAnsi="Arial" w:cs="Arial"/>
        </w:rPr>
        <w:t>Pp_Cde</w:t>
      </w:r>
      <w:proofErr w:type="spellEnd"/>
      <w:r>
        <w:rPr>
          <w:rFonts w:ascii="Arial" w:hAnsi="Arial" w:cs="Arial"/>
        </w:rPr>
        <w:t xml:space="preserve"> (commande désenfumage)</w:t>
      </w:r>
    </w:p>
    <w:p w:rsidR="005941DD" w:rsidRPr="00023533" w:rsidRDefault="005941DD" w:rsidP="00D015C7">
      <w:pPr>
        <w:spacing w:after="0"/>
        <w:rPr>
          <w:rFonts w:ascii="Arial" w:hAnsi="Arial" w:cs="Arial"/>
        </w:rPr>
      </w:pPr>
      <w:proofErr w:type="spellStart"/>
      <w:r w:rsidRPr="00023533">
        <w:rPr>
          <w:rFonts w:ascii="Arial" w:hAnsi="Arial" w:cs="Arial"/>
        </w:rPr>
        <w:t>P</w:t>
      </w:r>
      <w:r>
        <w:rPr>
          <w:rFonts w:ascii="Arial" w:hAnsi="Arial" w:cs="Arial"/>
        </w:rPr>
        <w:t>p</w:t>
      </w:r>
      <w:r w:rsidRPr="00023533">
        <w:rPr>
          <w:rFonts w:ascii="Arial" w:hAnsi="Arial" w:cs="Arial"/>
        </w:rPr>
        <w:t>_circulation</w:t>
      </w:r>
      <w:proofErr w:type="spellEnd"/>
      <w:r>
        <w:rPr>
          <w:rFonts w:ascii="Arial" w:hAnsi="Arial" w:cs="Arial"/>
        </w:rPr>
        <w:t xml:space="preserve"> (y compris ASC ESC, hachure)</w:t>
      </w:r>
      <w:r w:rsidR="00F96E1F">
        <w:rPr>
          <w:rFonts w:ascii="Arial" w:hAnsi="Arial" w:cs="Arial"/>
        </w:rPr>
        <w:t>…………………………</w:t>
      </w:r>
      <w:r w:rsidR="00F96E1F">
        <w:rPr>
          <w:rFonts w:ascii="Arial" w:hAnsi="Arial" w:cs="Arial"/>
        </w:rPr>
        <w:tab/>
        <w:t xml:space="preserve">circul21 </w:t>
      </w:r>
      <w:proofErr w:type="spellStart"/>
      <w:r w:rsidR="00F96E1F">
        <w:rPr>
          <w:rFonts w:ascii="Arial" w:hAnsi="Arial" w:cs="Arial"/>
        </w:rPr>
        <w:t>asc</w:t>
      </w:r>
      <w:proofErr w:type="spellEnd"/>
      <w:r w:rsidR="00F96E1F">
        <w:rPr>
          <w:rFonts w:ascii="Arial" w:hAnsi="Arial" w:cs="Arial"/>
        </w:rPr>
        <w:t xml:space="preserve"> bleu </w:t>
      </w:r>
      <w:proofErr w:type="spellStart"/>
      <w:r w:rsidR="00F96E1F">
        <w:rPr>
          <w:rFonts w:ascii="Arial" w:hAnsi="Arial" w:cs="Arial"/>
        </w:rPr>
        <w:t>esc</w:t>
      </w:r>
      <w:proofErr w:type="spellEnd"/>
      <w:r w:rsidR="00F96E1F">
        <w:rPr>
          <w:rFonts w:ascii="Arial" w:hAnsi="Arial" w:cs="Arial"/>
        </w:rPr>
        <w:t xml:space="preserve"> vert</w:t>
      </w:r>
    </w:p>
    <w:p w:rsidR="005941DD" w:rsidRDefault="005941DD" w:rsidP="00D015C7">
      <w:pPr>
        <w:spacing w:after="0"/>
        <w:rPr>
          <w:rFonts w:ascii="Arial" w:hAnsi="Arial" w:cs="Arial"/>
        </w:rPr>
      </w:pPr>
      <w:proofErr w:type="spellStart"/>
      <w:r>
        <w:rPr>
          <w:rFonts w:ascii="Arial" w:hAnsi="Arial" w:cs="Arial"/>
        </w:rPr>
        <w:t>Pp_présentation</w:t>
      </w:r>
      <w:proofErr w:type="spellEnd"/>
      <w:r>
        <w:rPr>
          <w:rFonts w:ascii="Arial" w:hAnsi="Arial" w:cs="Arial"/>
        </w:rPr>
        <w:t xml:space="preserve"> (titre logo CHU légende vous êtes ici)</w:t>
      </w:r>
    </w:p>
    <w:p w:rsidR="005941DD" w:rsidRDefault="005941DD" w:rsidP="00D015C7">
      <w:pPr>
        <w:spacing w:after="0"/>
        <w:rPr>
          <w:rFonts w:ascii="Arial" w:hAnsi="Arial" w:cs="Arial"/>
        </w:rPr>
      </w:pPr>
      <w:proofErr w:type="spellStart"/>
      <w:r>
        <w:rPr>
          <w:rFonts w:ascii="Arial" w:hAnsi="Arial" w:cs="Arial"/>
        </w:rPr>
        <w:t>Pp_NUM_chemin</w:t>
      </w:r>
      <w:proofErr w:type="spellEnd"/>
      <w:r>
        <w:rPr>
          <w:rFonts w:ascii="Arial" w:hAnsi="Arial" w:cs="Arial"/>
        </w:rPr>
        <w:t xml:space="preserve"> de ronde</w:t>
      </w:r>
    </w:p>
    <w:p w:rsidR="005941DD" w:rsidRDefault="005941DD" w:rsidP="00D015C7">
      <w:pPr>
        <w:spacing w:after="0"/>
        <w:rPr>
          <w:rFonts w:ascii="Arial" w:hAnsi="Arial" w:cs="Arial"/>
        </w:rPr>
      </w:pPr>
      <w:proofErr w:type="spellStart"/>
      <w:r>
        <w:rPr>
          <w:rFonts w:ascii="Arial" w:hAnsi="Arial" w:cs="Arial"/>
        </w:rPr>
        <w:t>Pp_secours</w:t>
      </w:r>
      <w:proofErr w:type="spellEnd"/>
      <w:r>
        <w:rPr>
          <w:rFonts w:ascii="Arial" w:hAnsi="Arial" w:cs="Arial"/>
        </w:rPr>
        <w:t xml:space="preserve"> (trait délimitant la zone de sortie)………………</w:t>
      </w:r>
      <w:r w:rsidR="00F56BCA">
        <w:rPr>
          <w:rFonts w:ascii="Arial" w:hAnsi="Arial" w:cs="Arial"/>
        </w:rPr>
        <w:t>………….</w:t>
      </w:r>
      <w:r>
        <w:rPr>
          <w:rFonts w:ascii="Arial" w:hAnsi="Arial" w:cs="Arial"/>
        </w:rPr>
        <w:tab/>
        <w:t>jaune</w:t>
      </w:r>
    </w:p>
    <w:p w:rsidR="005941DD" w:rsidRDefault="005941DD" w:rsidP="00D015C7">
      <w:pPr>
        <w:spacing w:after="0"/>
        <w:rPr>
          <w:rFonts w:ascii="Arial" w:hAnsi="Arial" w:cs="Arial"/>
        </w:rPr>
      </w:pPr>
      <w:proofErr w:type="spellStart"/>
      <w:r>
        <w:rPr>
          <w:rFonts w:ascii="Arial" w:hAnsi="Arial" w:cs="Arial"/>
        </w:rPr>
        <w:t>Pp_SYMB</w:t>
      </w:r>
      <w:proofErr w:type="spellEnd"/>
      <w:r>
        <w:rPr>
          <w:rFonts w:ascii="Arial" w:hAnsi="Arial" w:cs="Arial"/>
        </w:rPr>
        <w:t xml:space="preserve"> (extincteur ria flèche DM colonne sèche boitier </w:t>
      </w:r>
      <w:proofErr w:type="spellStart"/>
      <w:r>
        <w:rPr>
          <w:rFonts w:ascii="Arial" w:hAnsi="Arial" w:cs="Arial"/>
        </w:rPr>
        <w:t>elec</w:t>
      </w:r>
      <w:proofErr w:type="spellEnd"/>
      <w:r>
        <w:rPr>
          <w:rFonts w:ascii="Arial" w:hAnsi="Arial" w:cs="Arial"/>
        </w:rPr>
        <w:t>, RIA…)</w:t>
      </w:r>
    </w:p>
    <w:p w:rsidR="005941DD" w:rsidRDefault="005941DD" w:rsidP="00D015C7">
      <w:pPr>
        <w:spacing w:after="0"/>
        <w:rPr>
          <w:rFonts w:ascii="Arial" w:hAnsi="Arial" w:cs="Arial"/>
        </w:rPr>
      </w:pPr>
      <w:proofErr w:type="spellStart"/>
      <w:r>
        <w:rPr>
          <w:rFonts w:ascii="Arial" w:hAnsi="Arial" w:cs="Arial"/>
        </w:rPr>
        <w:t>Pp_TXT</w:t>
      </w:r>
      <w:proofErr w:type="spellEnd"/>
      <w:r>
        <w:rPr>
          <w:rFonts w:ascii="Arial" w:hAnsi="Arial" w:cs="Arial"/>
        </w:rPr>
        <w:t xml:space="preserve"> ASC ESC</w:t>
      </w:r>
      <w:r>
        <w:rPr>
          <w:rFonts w:ascii="Arial" w:hAnsi="Arial" w:cs="Arial"/>
        </w:rPr>
        <w:tab/>
      </w:r>
      <w:r>
        <w:rPr>
          <w:rFonts w:ascii="Arial" w:hAnsi="Arial" w:cs="Arial"/>
        </w:rPr>
        <w:tab/>
      </w:r>
      <w:r>
        <w:rPr>
          <w:rFonts w:ascii="Arial" w:hAnsi="Arial" w:cs="Arial"/>
        </w:rPr>
        <w:tab/>
      </w:r>
    </w:p>
    <w:p w:rsidR="005941DD" w:rsidRDefault="005941DD" w:rsidP="00D015C7">
      <w:pPr>
        <w:spacing w:after="0"/>
        <w:rPr>
          <w:rFonts w:ascii="Arial" w:hAnsi="Arial" w:cs="Arial"/>
        </w:rPr>
      </w:pPr>
      <w:proofErr w:type="spellStart"/>
      <w:r>
        <w:rPr>
          <w:rFonts w:ascii="Arial" w:hAnsi="Arial" w:cs="Arial"/>
        </w:rPr>
        <w:t>Pp_VOIE</w:t>
      </w:r>
      <w:proofErr w:type="spellEnd"/>
      <w:r>
        <w:rPr>
          <w:rFonts w:ascii="Arial" w:hAnsi="Arial" w:cs="Arial"/>
        </w:rPr>
        <w:t xml:space="preserve"> échelle (voie pompier)</w:t>
      </w:r>
    </w:p>
    <w:p w:rsidR="005941DD" w:rsidRDefault="005941DD" w:rsidP="00D015C7">
      <w:pPr>
        <w:spacing w:after="0"/>
        <w:rPr>
          <w:rFonts w:ascii="Arial" w:hAnsi="Arial" w:cs="Arial"/>
          <w:b/>
          <w:color w:val="FF0000"/>
        </w:rPr>
      </w:pPr>
    </w:p>
    <w:p w:rsidR="005941DD" w:rsidRPr="00023533" w:rsidRDefault="005941DD" w:rsidP="00D015C7">
      <w:pPr>
        <w:spacing w:after="0"/>
        <w:rPr>
          <w:rFonts w:ascii="Arial" w:hAnsi="Arial" w:cs="Arial"/>
        </w:rPr>
      </w:pPr>
      <w:r>
        <w:rPr>
          <w:rFonts w:ascii="Arial" w:hAnsi="Arial" w:cs="Arial"/>
          <w:b/>
          <w:color w:val="FF0000"/>
        </w:rPr>
        <w:t>Pk</w:t>
      </w:r>
      <w:r w:rsidRPr="00023533">
        <w:rPr>
          <w:rFonts w:ascii="Arial" w:hAnsi="Arial" w:cs="Arial"/>
          <w:b/>
          <w:color w:val="FF0000"/>
        </w:rPr>
        <w:t>_</w:t>
      </w:r>
      <w:r w:rsidRPr="00023533">
        <w:rPr>
          <w:rFonts w:ascii="Arial" w:hAnsi="Arial" w:cs="Arial"/>
        </w:rPr>
        <w:t xml:space="preserve"> (</w:t>
      </w:r>
      <w:r>
        <w:rPr>
          <w:rFonts w:ascii="Arial" w:hAnsi="Arial" w:cs="Arial"/>
        </w:rPr>
        <w:t>parking et piétons</w:t>
      </w:r>
      <w:r w:rsidRPr="00023533">
        <w:rPr>
          <w:rFonts w:ascii="Arial" w:hAnsi="Arial" w:cs="Arial"/>
        </w:rPr>
        <w:t>)</w:t>
      </w:r>
    </w:p>
    <w:p w:rsidR="00EA22B6" w:rsidRPr="00384E60" w:rsidRDefault="00EA22B6" w:rsidP="00EA22B6">
      <w:pPr>
        <w:spacing w:after="0"/>
        <w:rPr>
          <w:rFonts w:ascii="Arial" w:hAnsi="Arial" w:cs="Arial"/>
        </w:rPr>
      </w:pPr>
      <w:proofErr w:type="spellStart"/>
      <w:r w:rsidRPr="00384E60">
        <w:rPr>
          <w:rFonts w:ascii="Arial" w:hAnsi="Arial" w:cs="Arial"/>
        </w:rPr>
        <w:t>P</w:t>
      </w:r>
      <w:r>
        <w:rPr>
          <w:rFonts w:ascii="Arial" w:hAnsi="Arial" w:cs="Arial"/>
        </w:rPr>
        <w:t>k_N</w:t>
      </w:r>
      <w:r w:rsidRPr="00384E60">
        <w:rPr>
          <w:rFonts w:ascii="Arial" w:hAnsi="Arial" w:cs="Arial"/>
        </w:rPr>
        <w:t>bre</w:t>
      </w:r>
      <w:proofErr w:type="spellEnd"/>
      <w:r w:rsidRPr="00384E60">
        <w:rPr>
          <w:rFonts w:ascii="Arial" w:hAnsi="Arial" w:cs="Arial"/>
        </w:rPr>
        <w:t xml:space="preserve"> place</w:t>
      </w:r>
      <w:r>
        <w:rPr>
          <w:rFonts w:ascii="Arial" w:hAnsi="Arial" w:cs="Arial"/>
        </w:rPr>
        <w:t>……………………………………………………………..</w:t>
      </w:r>
      <w:r>
        <w:rPr>
          <w:rFonts w:ascii="Arial" w:hAnsi="Arial" w:cs="Arial"/>
        </w:rPr>
        <w:tab/>
      </w:r>
      <w:proofErr w:type="gramStart"/>
      <w:r>
        <w:rPr>
          <w:rFonts w:ascii="Arial" w:hAnsi="Arial" w:cs="Arial"/>
        </w:rPr>
        <w:t>noir</w:t>
      </w:r>
      <w:proofErr w:type="gramEnd"/>
    </w:p>
    <w:p w:rsidR="002145AF" w:rsidRPr="002145AF" w:rsidRDefault="002145AF" w:rsidP="00D015C7">
      <w:pPr>
        <w:spacing w:after="0"/>
        <w:rPr>
          <w:rFonts w:ascii="Arial" w:hAnsi="Arial" w:cs="Arial"/>
        </w:rPr>
      </w:pPr>
      <w:proofErr w:type="spellStart"/>
      <w:r w:rsidRPr="00282EA9">
        <w:rPr>
          <w:rFonts w:ascii="Arial" w:hAnsi="Arial" w:cs="Arial"/>
        </w:rPr>
        <w:t>Pk_SIGN</w:t>
      </w:r>
      <w:proofErr w:type="spellEnd"/>
      <w:r w:rsidRPr="00282EA9">
        <w:rPr>
          <w:rFonts w:ascii="Arial" w:hAnsi="Arial" w:cs="Arial"/>
        </w:rPr>
        <w:t xml:space="preserve"> HORIZ (emplacement parking) ……………………………. </w:t>
      </w:r>
      <w:r w:rsidRPr="00282EA9">
        <w:rPr>
          <w:rFonts w:ascii="Arial" w:hAnsi="Arial" w:cs="Arial"/>
        </w:rPr>
        <w:tab/>
        <w:t>Gris………………………..</w:t>
      </w:r>
      <w:r w:rsidRPr="00282EA9">
        <w:rPr>
          <w:rFonts w:ascii="Arial" w:hAnsi="Arial" w:cs="Arial"/>
        </w:rPr>
        <w:tab/>
      </w:r>
      <w:proofErr w:type="gramStart"/>
      <w:r w:rsidRPr="002145AF">
        <w:rPr>
          <w:rFonts w:ascii="Arial" w:hAnsi="Arial" w:cs="Arial"/>
        </w:rPr>
        <w:t>trait</w:t>
      </w:r>
      <w:proofErr w:type="gramEnd"/>
      <w:r w:rsidRPr="002145AF">
        <w:rPr>
          <w:rFonts w:ascii="Arial" w:hAnsi="Arial" w:cs="Arial"/>
        </w:rPr>
        <w:t xml:space="preserve"> épai</w:t>
      </w:r>
      <w:r>
        <w:rPr>
          <w:rFonts w:ascii="Arial" w:hAnsi="Arial" w:cs="Arial"/>
        </w:rPr>
        <w:t>s</w:t>
      </w:r>
    </w:p>
    <w:p w:rsidR="005941DD" w:rsidRPr="00481490" w:rsidRDefault="005941DD" w:rsidP="00D015C7">
      <w:pPr>
        <w:spacing w:after="0"/>
        <w:rPr>
          <w:rFonts w:ascii="Arial" w:hAnsi="Arial" w:cs="Arial"/>
          <w:sz w:val="40"/>
          <w:szCs w:val="40"/>
        </w:rPr>
      </w:pPr>
      <w:proofErr w:type="spellStart"/>
      <w:r>
        <w:rPr>
          <w:rFonts w:ascii="Arial" w:hAnsi="Arial" w:cs="Arial"/>
        </w:rPr>
        <w:t>Pk_S</w:t>
      </w:r>
      <w:r w:rsidR="00A53387">
        <w:rPr>
          <w:rFonts w:ascii="Arial" w:hAnsi="Arial" w:cs="Arial"/>
        </w:rPr>
        <w:t>IGN</w:t>
      </w:r>
      <w:proofErr w:type="spellEnd"/>
      <w:r w:rsidR="00A53387">
        <w:rPr>
          <w:rFonts w:ascii="Arial" w:hAnsi="Arial" w:cs="Arial"/>
        </w:rPr>
        <w:t xml:space="preserve"> HORIZ </w:t>
      </w:r>
      <w:r w:rsidR="002145AF">
        <w:rPr>
          <w:rFonts w:ascii="Arial" w:hAnsi="Arial" w:cs="Arial"/>
        </w:rPr>
        <w:t xml:space="preserve">réservé </w:t>
      </w:r>
      <w:r w:rsidR="00A53387">
        <w:rPr>
          <w:rFonts w:ascii="Arial" w:hAnsi="Arial" w:cs="Arial"/>
        </w:rPr>
        <w:t>(</w:t>
      </w:r>
      <w:r w:rsidR="00F56BCA">
        <w:rPr>
          <w:rFonts w:ascii="Arial" w:hAnsi="Arial" w:cs="Arial"/>
        </w:rPr>
        <w:t>places au sol</w:t>
      </w:r>
      <w:r w:rsidR="002145AF">
        <w:rPr>
          <w:rFonts w:ascii="Arial" w:hAnsi="Arial" w:cs="Arial"/>
        </w:rPr>
        <w:t xml:space="preserve"> médecins</w:t>
      </w:r>
      <w:r w:rsidR="00A52D77">
        <w:rPr>
          <w:rFonts w:ascii="Arial" w:hAnsi="Arial" w:cs="Arial"/>
        </w:rPr>
        <w:t>……………………..</w:t>
      </w:r>
      <w:r w:rsidR="00A52D77">
        <w:rPr>
          <w:rFonts w:ascii="Arial" w:hAnsi="Arial" w:cs="Arial"/>
        </w:rPr>
        <w:tab/>
      </w:r>
      <w:r w:rsidR="002145AF">
        <w:rPr>
          <w:rFonts w:ascii="Arial" w:hAnsi="Arial" w:cs="Arial"/>
        </w:rPr>
        <w:t>bleu 150</w:t>
      </w:r>
      <w:r w:rsidR="00705F24">
        <w:rPr>
          <w:rFonts w:ascii="Arial" w:hAnsi="Arial" w:cs="Arial"/>
        </w:rPr>
        <w:t xml:space="preserve"> …</w:t>
      </w:r>
      <w:r>
        <w:rPr>
          <w:rFonts w:ascii="Arial" w:hAnsi="Arial" w:cs="Arial"/>
        </w:rPr>
        <w:t>……………</w:t>
      </w:r>
      <w:r w:rsidR="00F56BCA">
        <w:rPr>
          <w:rFonts w:ascii="Arial" w:hAnsi="Arial" w:cs="Arial"/>
        </w:rPr>
        <w:t>….</w:t>
      </w:r>
      <w:r>
        <w:rPr>
          <w:rFonts w:ascii="Arial" w:hAnsi="Arial" w:cs="Arial"/>
        </w:rPr>
        <w:tab/>
      </w:r>
      <w:proofErr w:type="spellStart"/>
      <w:r>
        <w:rPr>
          <w:rFonts w:ascii="Arial" w:hAnsi="Arial" w:cs="Arial"/>
        </w:rPr>
        <w:t>continuous</w:t>
      </w:r>
      <w:proofErr w:type="spellEnd"/>
    </w:p>
    <w:p w:rsidR="00A52D77" w:rsidRPr="00282EA9" w:rsidRDefault="00A52D77" w:rsidP="00D015C7">
      <w:pPr>
        <w:spacing w:after="0"/>
        <w:rPr>
          <w:rFonts w:ascii="Arial" w:hAnsi="Arial" w:cs="Arial"/>
        </w:rPr>
      </w:pPr>
      <w:proofErr w:type="spellStart"/>
      <w:r w:rsidRPr="00282EA9">
        <w:rPr>
          <w:rFonts w:ascii="Arial" w:hAnsi="Arial" w:cs="Arial"/>
        </w:rPr>
        <w:t>Pk_SIGN</w:t>
      </w:r>
      <w:proofErr w:type="spellEnd"/>
      <w:r w:rsidRPr="00282EA9">
        <w:rPr>
          <w:rFonts w:ascii="Arial" w:hAnsi="Arial" w:cs="Arial"/>
        </w:rPr>
        <w:t xml:space="preserve"> HORIZ PMR (places </w:t>
      </w:r>
      <w:r w:rsidR="002145AF" w:rsidRPr="00282EA9">
        <w:rPr>
          <w:rFonts w:ascii="Arial" w:hAnsi="Arial" w:cs="Arial"/>
        </w:rPr>
        <w:t>Hand familles ambulances)………….</w:t>
      </w:r>
      <w:r w:rsidR="002145AF" w:rsidRPr="00282EA9">
        <w:rPr>
          <w:rFonts w:ascii="Arial" w:hAnsi="Arial" w:cs="Arial"/>
        </w:rPr>
        <w:tab/>
        <w:t>b</w:t>
      </w:r>
      <w:r w:rsidRPr="00282EA9">
        <w:rPr>
          <w:rFonts w:ascii="Arial" w:hAnsi="Arial" w:cs="Arial"/>
        </w:rPr>
        <w:t xml:space="preserve">leu 150 </w:t>
      </w:r>
    </w:p>
    <w:p w:rsidR="007E7432" w:rsidRPr="00DA6978" w:rsidRDefault="007E7432" w:rsidP="00D015C7">
      <w:pPr>
        <w:spacing w:after="0"/>
        <w:rPr>
          <w:rFonts w:ascii="Arial" w:hAnsi="Arial" w:cs="Arial"/>
          <w:lang w:val="en-US"/>
        </w:rPr>
      </w:pPr>
      <w:proofErr w:type="spellStart"/>
      <w:r w:rsidRPr="00DA6978">
        <w:rPr>
          <w:rFonts w:ascii="Arial" w:hAnsi="Arial" w:cs="Arial"/>
          <w:lang w:val="en-US"/>
        </w:rPr>
        <w:t>Pk_TXT</w:t>
      </w:r>
      <w:proofErr w:type="spellEnd"/>
      <w:r w:rsidRPr="00DA6978">
        <w:rPr>
          <w:rFonts w:ascii="Arial" w:hAnsi="Arial" w:cs="Arial"/>
          <w:lang w:val="en-US"/>
        </w:rPr>
        <w:t xml:space="preserve"> (N° parking)</w:t>
      </w:r>
      <w:r w:rsidR="00D73423" w:rsidRPr="00DA6978">
        <w:rPr>
          <w:rFonts w:ascii="Arial" w:hAnsi="Arial" w:cs="Arial"/>
          <w:lang w:val="en-US"/>
        </w:rPr>
        <w:t>……………………………………………………..</w:t>
      </w:r>
      <w:r w:rsidR="00D73423" w:rsidRPr="00DA6978">
        <w:rPr>
          <w:rFonts w:ascii="Arial" w:hAnsi="Arial" w:cs="Arial"/>
          <w:lang w:val="en-US"/>
        </w:rPr>
        <w:tab/>
      </w:r>
      <w:proofErr w:type="gramStart"/>
      <w:r w:rsidR="00D73423" w:rsidRPr="00DA6978">
        <w:rPr>
          <w:rFonts w:ascii="Arial" w:hAnsi="Arial" w:cs="Arial"/>
          <w:lang w:val="en-US"/>
        </w:rPr>
        <w:t>bleu</w:t>
      </w:r>
      <w:proofErr w:type="gramEnd"/>
      <w:r w:rsidR="00D73423" w:rsidRPr="00DA6978">
        <w:rPr>
          <w:rFonts w:ascii="Arial" w:hAnsi="Arial" w:cs="Arial"/>
          <w:lang w:val="en-US"/>
        </w:rPr>
        <w:t xml:space="preserve"> 150</w:t>
      </w:r>
    </w:p>
    <w:p w:rsidR="007E7432" w:rsidRPr="00DA6978" w:rsidRDefault="007E7432" w:rsidP="00D015C7">
      <w:pPr>
        <w:spacing w:after="0"/>
        <w:rPr>
          <w:rFonts w:ascii="Arial" w:hAnsi="Arial" w:cs="Arial"/>
          <w:b/>
          <w:color w:val="FF0000"/>
          <w:lang w:val="en-US"/>
        </w:rPr>
      </w:pPr>
    </w:p>
    <w:p w:rsidR="005941DD" w:rsidRDefault="005941DD" w:rsidP="00D015C7">
      <w:pPr>
        <w:spacing w:after="0"/>
        <w:rPr>
          <w:rFonts w:ascii="Arial" w:hAnsi="Arial" w:cs="Arial"/>
        </w:rPr>
      </w:pPr>
      <w:r w:rsidRPr="006B56EF">
        <w:rPr>
          <w:rFonts w:ascii="Arial" w:hAnsi="Arial" w:cs="Arial"/>
          <w:b/>
          <w:color w:val="FF0000"/>
        </w:rPr>
        <w:t>PROJ_</w:t>
      </w:r>
      <w:r>
        <w:rPr>
          <w:rFonts w:ascii="Arial" w:hAnsi="Arial" w:cs="Arial"/>
        </w:rPr>
        <w:t xml:space="preserve"> (tous les calques faisant parti d’un projet)</w:t>
      </w:r>
    </w:p>
    <w:p w:rsidR="00025D24" w:rsidRDefault="00025D24" w:rsidP="00D015C7">
      <w:pPr>
        <w:spacing w:after="0"/>
        <w:rPr>
          <w:rFonts w:ascii="Arial" w:hAnsi="Arial" w:cs="Arial"/>
        </w:rPr>
      </w:pPr>
      <w:proofErr w:type="spellStart"/>
      <w:r>
        <w:rPr>
          <w:rFonts w:ascii="Arial" w:hAnsi="Arial" w:cs="Arial"/>
        </w:rPr>
        <w:t>PROJ_peinture</w:t>
      </w:r>
      <w:proofErr w:type="spellEnd"/>
      <w:r>
        <w:rPr>
          <w:rFonts w:ascii="Arial" w:hAnsi="Arial" w:cs="Arial"/>
        </w:rPr>
        <w:t xml:space="preserve"> (plan peinture)……………………………………………</w:t>
      </w:r>
      <w:r>
        <w:rPr>
          <w:rFonts w:ascii="Arial" w:hAnsi="Arial" w:cs="Arial"/>
        </w:rPr>
        <w:tab/>
        <w:t>bleu 140</w:t>
      </w:r>
    </w:p>
    <w:p w:rsidR="00025D24" w:rsidRDefault="00025D24" w:rsidP="00D015C7">
      <w:pPr>
        <w:spacing w:after="0"/>
        <w:rPr>
          <w:rFonts w:ascii="Arial" w:hAnsi="Arial" w:cs="Arial"/>
        </w:rPr>
      </w:pPr>
      <w:proofErr w:type="spellStart"/>
      <w:r>
        <w:rPr>
          <w:rFonts w:ascii="Arial" w:hAnsi="Arial" w:cs="Arial"/>
        </w:rPr>
        <w:t>PROJ_plafond</w:t>
      </w:r>
      <w:proofErr w:type="spellEnd"/>
      <w:r>
        <w:rPr>
          <w:rFonts w:ascii="Arial" w:hAnsi="Arial" w:cs="Arial"/>
        </w:rPr>
        <w:t xml:space="preserve"> (plan plafond faux-plafond)………………………………</w:t>
      </w:r>
      <w:r>
        <w:rPr>
          <w:rFonts w:ascii="Arial" w:hAnsi="Arial" w:cs="Arial"/>
        </w:rPr>
        <w:tab/>
        <w:t>vert 70</w:t>
      </w:r>
    </w:p>
    <w:p w:rsidR="00025D24" w:rsidRDefault="00025D24" w:rsidP="00D015C7">
      <w:pPr>
        <w:spacing w:after="0"/>
        <w:rPr>
          <w:rFonts w:ascii="Arial" w:hAnsi="Arial" w:cs="Arial"/>
        </w:rPr>
      </w:pPr>
      <w:proofErr w:type="spellStart"/>
      <w:r>
        <w:rPr>
          <w:rFonts w:ascii="Arial" w:hAnsi="Arial" w:cs="Arial"/>
        </w:rPr>
        <w:t>PROJ_protection</w:t>
      </w:r>
      <w:proofErr w:type="spellEnd"/>
      <w:r>
        <w:rPr>
          <w:rFonts w:ascii="Arial" w:hAnsi="Arial" w:cs="Arial"/>
        </w:rPr>
        <w:t xml:space="preserve"> (angle mur)……………………………………………..</w:t>
      </w:r>
    </w:p>
    <w:p w:rsidR="005941DD" w:rsidRDefault="005941DD" w:rsidP="00D015C7">
      <w:pPr>
        <w:spacing w:after="0"/>
        <w:rPr>
          <w:rFonts w:ascii="Arial" w:hAnsi="Arial" w:cs="Arial"/>
        </w:rPr>
      </w:pPr>
      <w:r>
        <w:rPr>
          <w:rFonts w:ascii="Arial" w:hAnsi="Arial" w:cs="Arial"/>
        </w:rPr>
        <w:t>PROJ_TRAV (travaux hachurage+nuage)</w:t>
      </w:r>
    </w:p>
    <w:p w:rsidR="005941DD" w:rsidRDefault="005941DD" w:rsidP="00D015C7">
      <w:pPr>
        <w:spacing w:after="0"/>
        <w:rPr>
          <w:rFonts w:ascii="Arial" w:hAnsi="Arial" w:cs="Arial"/>
        </w:rPr>
      </w:pPr>
      <w:proofErr w:type="spellStart"/>
      <w:r>
        <w:rPr>
          <w:rFonts w:ascii="Arial" w:hAnsi="Arial" w:cs="Arial"/>
        </w:rPr>
        <w:t>PROJ_TRAV_phase</w:t>
      </w:r>
      <w:proofErr w:type="spellEnd"/>
      <w:r>
        <w:rPr>
          <w:rFonts w:ascii="Arial" w:hAnsi="Arial" w:cs="Arial"/>
        </w:rPr>
        <w:t xml:space="preserve"> 1 (phasage chantier)………………………………</w:t>
      </w:r>
      <w:r>
        <w:rPr>
          <w:rFonts w:ascii="Arial" w:hAnsi="Arial" w:cs="Arial"/>
        </w:rPr>
        <w:tab/>
        <w:t>suivant phasage………</w:t>
      </w:r>
      <w:r>
        <w:rPr>
          <w:rFonts w:ascii="Arial" w:hAnsi="Arial" w:cs="Arial"/>
        </w:rPr>
        <w:tab/>
      </w:r>
      <w:proofErr w:type="spellStart"/>
      <w:r>
        <w:rPr>
          <w:rFonts w:ascii="Arial" w:hAnsi="Arial" w:cs="Arial"/>
        </w:rPr>
        <w:t>continuous</w:t>
      </w:r>
      <w:proofErr w:type="spellEnd"/>
    </w:p>
    <w:p w:rsidR="005941DD" w:rsidRPr="00D015C7" w:rsidRDefault="00E510A7" w:rsidP="00D015C7">
      <w:pPr>
        <w:spacing w:after="0"/>
        <w:ind w:left="768"/>
        <w:rPr>
          <w:rFonts w:ascii="Arial" w:hAnsi="Arial" w:cs="Arial"/>
        </w:rPr>
      </w:pPr>
      <w:r>
        <w:rPr>
          <w:rFonts w:ascii="Arial" w:hAnsi="Arial" w:cs="Arial"/>
          <w:noProof/>
          <w:lang w:eastAsia="fr-FR"/>
        </w:rPr>
        <w:pict>
          <v:shape id="_x0000_s1061" type="#_x0000_t32" style="position:absolute;left:0;text-align:left;margin-left:489.75pt;margin-top:-14.4pt;width:0;height:521.95pt;z-index:251700224" o:connectortype="straight" strokecolor="#548dd4" strokeweight="3pt">
            <v:shadow type="perspective" color="#243f60" opacity=".5" offset="1pt" offset2="-1pt"/>
          </v:shape>
        </w:pict>
      </w:r>
      <w:r>
        <w:rPr>
          <w:rFonts w:ascii="Arial" w:hAnsi="Arial" w:cs="Arial"/>
          <w:noProof/>
          <w:lang w:eastAsia="fr-FR"/>
        </w:rPr>
        <w:pict>
          <v:shape id="_x0000_s1060" type="#_x0000_t32" style="position:absolute;left:0;text-align:left;margin-left:347.35pt;margin-top:-14.4pt;width:0;height:521.95pt;z-index:251699200" o:connectortype="straight" strokecolor="#548dd4" strokeweight="3pt">
            <v:shadow type="perspective" color="#243f60" opacity=".5" offset="1pt" offset2="-1pt"/>
          </v:shape>
        </w:pict>
      </w:r>
    </w:p>
    <w:p w:rsidR="005941DD" w:rsidRDefault="005941DD" w:rsidP="00D015C7">
      <w:pPr>
        <w:spacing w:after="0"/>
        <w:rPr>
          <w:rFonts w:ascii="Arial" w:hAnsi="Arial" w:cs="Arial"/>
        </w:rPr>
      </w:pPr>
      <w:r w:rsidRPr="00D2055C">
        <w:rPr>
          <w:rFonts w:ascii="Arial" w:hAnsi="Arial" w:cs="Arial"/>
          <w:b/>
          <w:color w:val="FF0000"/>
        </w:rPr>
        <w:t>RES_</w:t>
      </w:r>
      <w:r>
        <w:rPr>
          <w:rFonts w:ascii="Arial" w:hAnsi="Arial" w:cs="Arial"/>
        </w:rPr>
        <w:t xml:space="preserve"> (Tous les calques concernant les </w:t>
      </w:r>
      <w:r w:rsidRPr="009E0C77">
        <w:rPr>
          <w:rFonts w:ascii="Arial" w:hAnsi="Arial" w:cs="Arial"/>
        </w:rPr>
        <w:t>réseaux y compris les textes</w:t>
      </w:r>
      <w:r w:rsidR="00F56BCA" w:rsidRPr="009E0C77">
        <w:rPr>
          <w:rFonts w:ascii="Arial" w:hAnsi="Arial" w:cs="Arial"/>
        </w:rPr>
        <w:t xml:space="preserve"> </w:t>
      </w:r>
      <w:r w:rsidRPr="009E0C77">
        <w:rPr>
          <w:rFonts w:ascii="Arial" w:hAnsi="Arial" w:cs="Arial"/>
        </w:rPr>
        <w:t xml:space="preserve"> joints)</w:t>
      </w:r>
    </w:p>
    <w:p w:rsidR="005941DD" w:rsidRDefault="005941DD" w:rsidP="00D015C7">
      <w:pPr>
        <w:spacing w:after="0"/>
        <w:rPr>
          <w:rFonts w:ascii="Arial" w:hAnsi="Arial" w:cs="Arial"/>
        </w:rPr>
      </w:pPr>
      <w:r>
        <w:rPr>
          <w:rFonts w:ascii="Arial" w:hAnsi="Arial" w:cs="Arial"/>
        </w:rPr>
        <w:t>RES_AEP (eau potable)…………………………………………………..</w:t>
      </w:r>
      <w:r>
        <w:rPr>
          <w:rFonts w:ascii="Arial" w:hAnsi="Arial" w:cs="Arial"/>
        </w:rPr>
        <w:tab/>
      </w:r>
      <w:proofErr w:type="gramStart"/>
      <w:r>
        <w:rPr>
          <w:rFonts w:ascii="Arial" w:hAnsi="Arial" w:cs="Arial"/>
        </w:rPr>
        <w:t>bleu</w:t>
      </w:r>
      <w:proofErr w:type="gramEnd"/>
      <w:r>
        <w:rPr>
          <w:rFonts w:ascii="Arial" w:hAnsi="Arial" w:cs="Arial"/>
        </w:rPr>
        <w:t xml:space="preserve"> 132………………..</w:t>
      </w:r>
      <w:r>
        <w:rPr>
          <w:rFonts w:ascii="Arial" w:hAnsi="Arial" w:cs="Arial"/>
        </w:rPr>
        <w:tab/>
      </w:r>
      <w:proofErr w:type="gramStart"/>
      <w:r>
        <w:rPr>
          <w:rFonts w:ascii="Arial" w:hAnsi="Arial" w:cs="Arial"/>
        </w:rPr>
        <w:t>trait</w:t>
      </w:r>
      <w:proofErr w:type="gramEnd"/>
      <w:r>
        <w:rPr>
          <w:rFonts w:ascii="Arial" w:hAnsi="Arial" w:cs="Arial"/>
        </w:rPr>
        <w:t xml:space="preserve"> AEP</w:t>
      </w:r>
    </w:p>
    <w:p w:rsidR="005941DD" w:rsidRDefault="005941DD" w:rsidP="00D015C7">
      <w:pPr>
        <w:spacing w:after="0"/>
        <w:rPr>
          <w:rFonts w:ascii="Arial" w:hAnsi="Arial" w:cs="Arial"/>
        </w:rPr>
      </w:pPr>
      <w:proofErr w:type="spellStart"/>
      <w:r>
        <w:rPr>
          <w:rFonts w:ascii="Arial" w:hAnsi="Arial" w:cs="Arial"/>
        </w:rPr>
        <w:t>RES_a</w:t>
      </w:r>
      <w:r w:rsidR="00D03B29">
        <w:rPr>
          <w:rFonts w:ascii="Arial" w:hAnsi="Arial" w:cs="Arial"/>
        </w:rPr>
        <w:t>rrosage</w:t>
      </w:r>
      <w:proofErr w:type="spellEnd"/>
      <w:r w:rsidR="00D03B29">
        <w:rPr>
          <w:rFonts w:ascii="Arial" w:hAnsi="Arial" w:cs="Arial"/>
        </w:rPr>
        <w:t>………………………………………………………………</w:t>
      </w:r>
      <w:r>
        <w:rPr>
          <w:rFonts w:ascii="Arial" w:hAnsi="Arial" w:cs="Arial"/>
        </w:rPr>
        <w:tab/>
        <w:t>Bleu cyan</w:t>
      </w:r>
    </w:p>
    <w:p w:rsidR="00D03B29" w:rsidRDefault="00D03B29" w:rsidP="00D015C7">
      <w:pPr>
        <w:spacing w:after="0"/>
        <w:rPr>
          <w:rFonts w:ascii="Arial" w:hAnsi="Arial" w:cs="Arial"/>
        </w:rPr>
      </w:pPr>
      <w:proofErr w:type="spellStart"/>
      <w:r>
        <w:rPr>
          <w:rFonts w:ascii="Arial" w:hAnsi="Arial" w:cs="Arial"/>
        </w:rPr>
        <w:t>RES_chaleur</w:t>
      </w:r>
      <w:proofErr w:type="spellEnd"/>
      <w:r>
        <w:rPr>
          <w:rFonts w:ascii="Arial" w:hAnsi="Arial" w:cs="Arial"/>
        </w:rPr>
        <w:t xml:space="preserve"> aller………………………………………………………….</w:t>
      </w:r>
      <w:r>
        <w:rPr>
          <w:rFonts w:ascii="Arial" w:hAnsi="Arial" w:cs="Arial"/>
        </w:rPr>
        <w:tab/>
        <w:t>rouge</w:t>
      </w:r>
    </w:p>
    <w:p w:rsidR="00D03B29" w:rsidRDefault="00D03B29" w:rsidP="00D015C7">
      <w:pPr>
        <w:spacing w:after="0"/>
        <w:rPr>
          <w:rFonts w:ascii="Arial" w:hAnsi="Arial" w:cs="Arial"/>
        </w:rPr>
      </w:pPr>
      <w:proofErr w:type="spellStart"/>
      <w:r>
        <w:rPr>
          <w:rFonts w:ascii="Arial" w:hAnsi="Arial" w:cs="Arial"/>
        </w:rPr>
        <w:t>RES_chaleur</w:t>
      </w:r>
      <w:proofErr w:type="spellEnd"/>
      <w:r>
        <w:rPr>
          <w:rFonts w:ascii="Arial" w:hAnsi="Arial" w:cs="Arial"/>
        </w:rPr>
        <w:t xml:space="preserve"> fonte…………………………………………………………</w:t>
      </w:r>
      <w:r>
        <w:rPr>
          <w:rFonts w:ascii="Arial" w:hAnsi="Arial" w:cs="Arial"/>
        </w:rPr>
        <w:tab/>
        <w:t>vert</w:t>
      </w:r>
    </w:p>
    <w:p w:rsidR="00D03B29" w:rsidRDefault="00D03B29" w:rsidP="00D015C7">
      <w:pPr>
        <w:spacing w:after="0"/>
        <w:rPr>
          <w:rFonts w:ascii="Arial" w:hAnsi="Arial" w:cs="Arial"/>
        </w:rPr>
      </w:pPr>
      <w:proofErr w:type="spellStart"/>
      <w:r>
        <w:rPr>
          <w:rFonts w:ascii="Arial" w:hAnsi="Arial" w:cs="Arial"/>
        </w:rPr>
        <w:t>RES_chaleur</w:t>
      </w:r>
      <w:proofErr w:type="spellEnd"/>
      <w:r>
        <w:rPr>
          <w:rFonts w:ascii="Arial" w:hAnsi="Arial" w:cs="Arial"/>
        </w:rPr>
        <w:t xml:space="preserve"> regard………………………………………………………..</w:t>
      </w:r>
      <w:r>
        <w:rPr>
          <w:rFonts w:ascii="Arial" w:hAnsi="Arial" w:cs="Arial"/>
        </w:rPr>
        <w:tab/>
      </w:r>
      <w:proofErr w:type="gramStart"/>
      <w:r>
        <w:rPr>
          <w:rFonts w:ascii="Arial" w:hAnsi="Arial" w:cs="Arial"/>
        </w:rPr>
        <w:t>cyan</w:t>
      </w:r>
      <w:proofErr w:type="gramEnd"/>
    </w:p>
    <w:p w:rsidR="00D03B29" w:rsidRDefault="00D03B29" w:rsidP="00D015C7">
      <w:pPr>
        <w:spacing w:after="0"/>
        <w:rPr>
          <w:rFonts w:ascii="Arial" w:hAnsi="Arial" w:cs="Arial"/>
        </w:rPr>
      </w:pPr>
      <w:proofErr w:type="spellStart"/>
      <w:r>
        <w:rPr>
          <w:rFonts w:ascii="Arial" w:hAnsi="Arial" w:cs="Arial"/>
        </w:rPr>
        <w:t>RES_chaleu</w:t>
      </w:r>
      <w:r w:rsidR="00282EA9">
        <w:rPr>
          <w:rFonts w:ascii="Arial" w:hAnsi="Arial" w:cs="Arial"/>
        </w:rPr>
        <w:t>r</w:t>
      </w:r>
      <w:proofErr w:type="spellEnd"/>
      <w:r w:rsidR="00282EA9">
        <w:rPr>
          <w:rFonts w:ascii="Arial" w:hAnsi="Arial" w:cs="Arial"/>
        </w:rPr>
        <w:t xml:space="preserve"> retour……………………………………………………….</w:t>
      </w:r>
      <w:r w:rsidR="00282EA9">
        <w:rPr>
          <w:rFonts w:ascii="Arial" w:hAnsi="Arial" w:cs="Arial"/>
        </w:rPr>
        <w:tab/>
        <w:t>b</w:t>
      </w:r>
      <w:r>
        <w:rPr>
          <w:rFonts w:ascii="Arial" w:hAnsi="Arial" w:cs="Arial"/>
        </w:rPr>
        <w:t>leu marine</w:t>
      </w:r>
    </w:p>
    <w:p w:rsidR="006D5F72" w:rsidRDefault="006D5F72" w:rsidP="00D015C7">
      <w:pPr>
        <w:spacing w:after="0"/>
        <w:rPr>
          <w:rFonts w:ascii="Arial" w:hAnsi="Arial" w:cs="Arial"/>
        </w:rPr>
      </w:pPr>
      <w:r>
        <w:rPr>
          <w:rFonts w:ascii="Arial" w:hAnsi="Arial" w:cs="Arial"/>
        </w:rPr>
        <w:t>RES_CHAUF………………………………………………………………</w:t>
      </w:r>
      <w:r>
        <w:rPr>
          <w:rFonts w:ascii="Arial" w:hAnsi="Arial" w:cs="Arial"/>
        </w:rPr>
        <w:tab/>
      </w:r>
      <w:r w:rsidR="00282EA9">
        <w:rPr>
          <w:rFonts w:ascii="Arial" w:hAnsi="Arial" w:cs="Arial"/>
        </w:rPr>
        <w:t>bleu 150</w:t>
      </w:r>
    </w:p>
    <w:p w:rsidR="00D03B29" w:rsidRDefault="00D03B29" w:rsidP="00D015C7">
      <w:pPr>
        <w:spacing w:after="0"/>
        <w:rPr>
          <w:rFonts w:ascii="Arial" w:hAnsi="Arial" w:cs="Arial"/>
        </w:rPr>
      </w:pPr>
      <w:r>
        <w:rPr>
          <w:rFonts w:ascii="Arial" w:hAnsi="Arial" w:cs="Arial"/>
        </w:rPr>
        <w:t>RES_CVC AF………………………………………………………………</w:t>
      </w:r>
      <w:r>
        <w:rPr>
          <w:rFonts w:ascii="Arial" w:hAnsi="Arial" w:cs="Arial"/>
        </w:rPr>
        <w:tab/>
        <w:t>cyan</w:t>
      </w:r>
    </w:p>
    <w:p w:rsidR="005941DD" w:rsidRDefault="005941DD" w:rsidP="00D015C7">
      <w:pPr>
        <w:spacing w:after="0"/>
        <w:rPr>
          <w:rFonts w:ascii="Arial" w:hAnsi="Arial" w:cs="Arial"/>
        </w:rPr>
      </w:pPr>
      <w:r>
        <w:rPr>
          <w:rFonts w:ascii="Arial" w:hAnsi="Arial" w:cs="Arial"/>
        </w:rPr>
        <w:t>RES_C</w:t>
      </w:r>
      <w:r w:rsidR="009E0C77">
        <w:rPr>
          <w:rFonts w:ascii="Arial" w:hAnsi="Arial" w:cs="Arial"/>
        </w:rPr>
        <w:t>VC rejet</w:t>
      </w:r>
      <w:r w:rsidR="00D03B29">
        <w:rPr>
          <w:rFonts w:ascii="Arial" w:hAnsi="Arial" w:cs="Arial"/>
        </w:rPr>
        <w:t>…………………………………………………………….</w:t>
      </w:r>
      <w:r>
        <w:rPr>
          <w:rFonts w:ascii="Arial" w:hAnsi="Arial" w:cs="Arial"/>
        </w:rPr>
        <w:tab/>
      </w:r>
      <w:r w:rsidR="009E0C77">
        <w:rPr>
          <w:rFonts w:ascii="Arial" w:hAnsi="Arial" w:cs="Arial"/>
        </w:rPr>
        <w:t>mauve 192………………</w:t>
      </w:r>
      <w:r>
        <w:rPr>
          <w:rFonts w:ascii="Arial" w:hAnsi="Arial" w:cs="Arial"/>
        </w:rPr>
        <w:tab/>
        <w:t xml:space="preserve">trait Aller </w:t>
      </w:r>
      <w:proofErr w:type="spellStart"/>
      <w:r>
        <w:rPr>
          <w:rFonts w:ascii="Arial" w:hAnsi="Arial" w:cs="Arial"/>
        </w:rPr>
        <w:t>continuous</w:t>
      </w:r>
      <w:proofErr w:type="spellEnd"/>
      <w:r>
        <w:rPr>
          <w:rFonts w:ascii="Arial" w:hAnsi="Arial" w:cs="Arial"/>
        </w:rPr>
        <w:t xml:space="preserve"> - Retour Axe</w:t>
      </w:r>
    </w:p>
    <w:p w:rsidR="005941DD" w:rsidRDefault="005941DD" w:rsidP="00D015C7">
      <w:pPr>
        <w:spacing w:after="0"/>
        <w:rPr>
          <w:rFonts w:ascii="Arial" w:hAnsi="Arial" w:cs="Arial"/>
        </w:rPr>
      </w:pPr>
      <w:r>
        <w:rPr>
          <w:rFonts w:ascii="Arial" w:hAnsi="Arial" w:cs="Arial"/>
        </w:rPr>
        <w:t>RES_COT (cotation des réseaux)</w:t>
      </w:r>
    </w:p>
    <w:p w:rsidR="009E0C77" w:rsidRDefault="009E0C77" w:rsidP="009E0C77">
      <w:pPr>
        <w:spacing w:after="0"/>
        <w:rPr>
          <w:rFonts w:ascii="Arial" w:hAnsi="Arial" w:cs="Arial"/>
        </w:rPr>
      </w:pPr>
      <w:r>
        <w:rPr>
          <w:rFonts w:ascii="Arial" w:hAnsi="Arial" w:cs="Arial"/>
        </w:rPr>
        <w:t>RES_CVC rejet</w:t>
      </w:r>
      <w:r w:rsidR="00D03B29">
        <w:rPr>
          <w:rFonts w:ascii="Arial" w:hAnsi="Arial" w:cs="Arial"/>
        </w:rPr>
        <w:t xml:space="preserve"> (DF)………………………………………………………</w:t>
      </w:r>
      <w:r>
        <w:rPr>
          <w:rFonts w:ascii="Arial" w:hAnsi="Arial" w:cs="Arial"/>
        </w:rPr>
        <w:tab/>
        <w:t>mauve 192………………</w:t>
      </w:r>
      <w:r>
        <w:rPr>
          <w:rFonts w:ascii="Arial" w:hAnsi="Arial" w:cs="Arial"/>
        </w:rPr>
        <w:tab/>
        <w:t xml:space="preserve">trait Aller </w:t>
      </w:r>
      <w:proofErr w:type="spellStart"/>
      <w:r>
        <w:rPr>
          <w:rFonts w:ascii="Arial" w:hAnsi="Arial" w:cs="Arial"/>
        </w:rPr>
        <w:t>continuous</w:t>
      </w:r>
      <w:proofErr w:type="spellEnd"/>
      <w:r>
        <w:rPr>
          <w:rFonts w:ascii="Arial" w:hAnsi="Arial" w:cs="Arial"/>
        </w:rPr>
        <w:t xml:space="preserve"> - Retour Axe</w:t>
      </w:r>
    </w:p>
    <w:p w:rsidR="005941DD" w:rsidRDefault="005941DD" w:rsidP="00D015C7">
      <w:pPr>
        <w:spacing w:after="0"/>
        <w:rPr>
          <w:rFonts w:ascii="Arial" w:hAnsi="Arial" w:cs="Arial"/>
        </w:rPr>
      </w:pPr>
      <w:proofErr w:type="spellStart"/>
      <w:r>
        <w:rPr>
          <w:rFonts w:ascii="Arial" w:hAnsi="Arial" w:cs="Arial"/>
        </w:rPr>
        <w:t>RES_divers</w:t>
      </w:r>
      <w:proofErr w:type="spellEnd"/>
      <w:r>
        <w:rPr>
          <w:rFonts w:ascii="Arial" w:hAnsi="Arial" w:cs="Arial"/>
        </w:rPr>
        <w:t xml:space="preserve"> (caniveaux)…………………………………………………..</w:t>
      </w:r>
      <w:r>
        <w:rPr>
          <w:rFonts w:ascii="Arial" w:hAnsi="Arial" w:cs="Arial"/>
        </w:rPr>
        <w:tab/>
      </w:r>
      <w:proofErr w:type="gramStart"/>
      <w:r>
        <w:rPr>
          <w:rFonts w:ascii="Arial" w:hAnsi="Arial" w:cs="Arial"/>
        </w:rPr>
        <w:t>cyan</w:t>
      </w:r>
      <w:proofErr w:type="gramEnd"/>
    </w:p>
    <w:p w:rsidR="001A5BF9" w:rsidRDefault="001A5BF9" w:rsidP="00D015C7">
      <w:pPr>
        <w:spacing w:after="0"/>
        <w:rPr>
          <w:rFonts w:ascii="Arial" w:hAnsi="Arial" w:cs="Arial"/>
        </w:rPr>
      </w:pPr>
      <w:proofErr w:type="spellStart"/>
      <w:r>
        <w:rPr>
          <w:rFonts w:ascii="Arial" w:hAnsi="Arial" w:cs="Arial"/>
        </w:rPr>
        <w:t>RES_divers</w:t>
      </w:r>
      <w:proofErr w:type="spellEnd"/>
      <w:r>
        <w:rPr>
          <w:rFonts w:ascii="Arial" w:hAnsi="Arial" w:cs="Arial"/>
        </w:rPr>
        <w:t xml:space="preserve"> EXT chu………………………………………………………</w:t>
      </w:r>
      <w:r>
        <w:rPr>
          <w:rFonts w:ascii="Arial" w:hAnsi="Arial" w:cs="Arial"/>
        </w:rPr>
        <w:tab/>
      </w:r>
      <w:r w:rsidR="00D342E2">
        <w:rPr>
          <w:rFonts w:ascii="Arial" w:hAnsi="Arial" w:cs="Arial"/>
        </w:rPr>
        <w:t>marron 32</w:t>
      </w:r>
    </w:p>
    <w:p w:rsidR="005941DD" w:rsidRDefault="005941DD" w:rsidP="00D015C7">
      <w:pPr>
        <w:spacing w:after="0"/>
        <w:rPr>
          <w:rFonts w:ascii="Arial" w:hAnsi="Arial" w:cs="Arial"/>
        </w:rPr>
      </w:pPr>
      <w:r>
        <w:rPr>
          <w:rFonts w:ascii="Arial" w:hAnsi="Arial" w:cs="Arial"/>
        </w:rPr>
        <w:t>RES_</w:t>
      </w:r>
      <w:proofErr w:type="gramStart"/>
      <w:r>
        <w:rPr>
          <w:rFonts w:ascii="Arial" w:hAnsi="Arial" w:cs="Arial"/>
        </w:rPr>
        <w:t>ECS(</w:t>
      </w:r>
      <w:proofErr w:type="gramEnd"/>
      <w:r>
        <w:rPr>
          <w:rFonts w:ascii="Arial" w:hAnsi="Arial" w:cs="Arial"/>
        </w:rPr>
        <w:t>eau chaude) …...……………………………………………….</w:t>
      </w:r>
      <w:r>
        <w:rPr>
          <w:rFonts w:ascii="Arial" w:hAnsi="Arial" w:cs="Arial"/>
        </w:rPr>
        <w:tab/>
        <w:t>rouge………………….</w:t>
      </w:r>
      <w:r>
        <w:rPr>
          <w:rFonts w:ascii="Arial" w:hAnsi="Arial" w:cs="Arial"/>
        </w:rPr>
        <w:tab/>
        <w:t>trait cache 2</w:t>
      </w:r>
    </w:p>
    <w:p w:rsidR="008F2CB9" w:rsidRDefault="008F2CB9" w:rsidP="00D015C7">
      <w:pPr>
        <w:spacing w:after="0"/>
        <w:rPr>
          <w:rFonts w:ascii="Arial" w:hAnsi="Arial" w:cs="Arial"/>
        </w:rPr>
      </w:pPr>
      <w:r>
        <w:rPr>
          <w:rFonts w:ascii="Arial" w:hAnsi="Arial" w:cs="Arial"/>
        </w:rPr>
        <w:t>RES_ECS bouclage ……………………………………………………….</w:t>
      </w:r>
      <w:r>
        <w:rPr>
          <w:rFonts w:ascii="Arial" w:hAnsi="Arial" w:cs="Arial"/>
        </w:rPr>
        <w:tab/>
        <w:t>vert 74</w:t>
      </w:r>
    </w:p>
    <w:p w:rsidR="005941DD" w:rsidRDefault="005941DD" w:rsidP="00D015C7">
      <w:pPr>
        <w:spacing w:after="0"/>
        <w:rPr>
          <w:rFonts w:ascii="Arial" w:hAnsi="Arial" w:cs="Arial"/>
        </w:rPr>
      </w:pPr>
      <w:r>
        <w:rPr>
          <w:rFonts w:ascii="Arial" w:hAnsi="Arial" w:cs="Arial"/>
        </w:rPr>
        <w:t>RES_</w:t>
      </w:r>
      <w:proofErr w:type="gramStart"/>
      <w:r>
        <w:rPr>
          <w:rFonts w:ascii="Arial" w:hAnsi="Arial" w:cs="Arial"/>
        </w:rPr>
        <w:t>EF(</w:t>
      </w:r>
      <w:proofErr w:type="gramEnd"/>
      <w:r>
        <w:rPr>
          <w:rFonts w:ascii="Arial" w:hAnsi="Arial" w:cs="Arial"/>
        </w:rPr>
        <w:t>eau froide) …………………………………………………………</w:t>
      </w:r>
      <w:r>
        <w:rPr>
          <w:rFonts w:ascii="Arial" w:hAnsi="Arial" w:cs="Arial"/>
        </w:rPr>
        <w:tab/>
        <w:t>bleu 132……………….</w:t>
      </w:r>
      <w:r>
        <w:rPr>
          <w:rFonts w:ascii="Arial" w:hAnsi="Arial" w:cs="Arial"/>
        </w:rPr>
        <w:tab/>
      </w:r>
      <w:proofErr w:type="spellStart"/>
      <w:r>
        <w:rPr>
          <w:rFonts w:ascii="Arial" w:hAnsi="Arial" w:cs="Arial"/>
        </w:rPr>
        <w:t>continuous</w:t>
      </w:r>
      <w:proofErr w:type="spellEnd"/>
      <w:r>
        <w:rPr>
          <w:rFonts w:ascii="Arial" w:hAnsi="Arial" w:cs="Arial"/>
        </w:rPr>
        <w:t xml:space="preserve"> </w:t>
      </w:r>
    </w:p>
    <w:p w:rsidR="005941DD" w:rsidRDefault="005941DD" w:rsidP="00D015C7">
      <w:pPr>
        <w:spacing w:after="0"/>
        <w:rPr>
          <w:rFonts w:ascii="Arial" w:hAnsi="Arial" w:cs="Arial"/>
        </w:rPr>
      </w:pPr>
      <w:r>
        <w:rPr>
          <w:rFonts w:ascii="Arial" w:hAnsi="Arial" w:cs="Arial"/>
        </w:rPr>
        <w:t>RES_EG (eau glacée)…………………………………………………..…</w:t>
      </w:r>
      <w:r>
        <w:rPr>
          <w:rFonts w:ascii="Arial" w:hAnsi="Arial" w:cs="Arial"/>
        </w:rPr>
        <w:tab/>
      </w:r>
      <w:r w:rsidR="008E3950">
        <w:rPr>
          <w:rFonts w:ascii="Arial" w:hAnsi="Arial" w:cs="Arial"/>
        </w:rPr>
        <w:t>rouge 12</w:t>
      </w:r>
    </w:p>
    <w:p w:rsidR="005941DD" w:rsidRDefault="005941DD" w:rsidP="00D015C7">
      <w:pPr>
        <w:spacing w:after="0"/>
        <w:rPr>
          <w:rFonts w:ascii="Arial" w:hAnsi="Arial" w:cs="Arial"/>
        </w:rPr>
      </w:pPr>
      <w:r>
        <w:rPr>
          <w:rFonts w:ascii="Arial" w:hAnsi="Arial" w:cs="Arial"/>
        </w:rPr>
        <w:t>RES_ELEC ……………………</w:t>
      </w:r>
      <w:r w:rsidR="00F56BCA">
        <w:rPr>
          <w:rFonts w:ascii="Arial" w:hAnsi="Arial" w:cs="Arial"/>
        </w:rPr>
        <w:t>……………………………………………</w:t>
      </w:r>
      <w:r w:rsidR="00F56BCA">
        <w:rPr>
          <w:rFonts w:ascii="Arial" w:hAnsi="Arial" w:cs="Arial"/>
        </w:rPr>
        <w:tab/>
        <w:t>orange 40………………</w:t>
      </w:r>
      <w:r w:rsidR="00F56BCA">
        <w:rPr>
          <w:rFonts w:ascii="Arial" w:hAnsi="Arial" w:cs="Arial"/>
        </w:rPr>
        <w:tab/>
      </w:r>
      <w:r>
        <w:rPr>
          <w:rFonts w:ascii="Arial" w:hAnsi="Arial" w:cs="Arial"/>
        </w:rPr>
        <w:t>trait ELEC</w:t>
      </w:r>
    </w:p>
    <w:p w:rsidR="005941DD" w:rsidRDefault="005941DD" w:rsidP="00D015C7">
      <w:pPr>
        <w:spacing w:after="0"/>
        <w:rPr>
          <w:rFonts w:ascii="Arial" w:hAnsi="Arial" w:cs="Arial"/>
        </w:rPr>
      </w:pPr>
      <w:r>
        <w:rPr>
          <w:rFonts w:ascii="Arial" w:hAnsi="Arial" w:cs="Arial"/>
        </w:rPr>
        <w:t>RES_ELEC BT (basse tension)</w:t>
      </w:r>
      <w:r w:rsidR="003B7F06">
        <w:rPr>
          <w:rFonts w:ascii="Arial" w:hAnsi="Arial" w:cs="Arial"/>
        </w:rPr>
        <w:t>…………………………………………..</w:t>
      </w:r>
      <w:r w:rsidR="003B7F06">
        <w:rPr>
          <w:rFonts w:ascii="Arial" w:hAnsi="Arial" w:cs="Arial"/>
        </w:rPr>
        <w:tab/>
      </w:r>
      <w:proofErr w:type="gramStart"/>
      <w:r w:rsidR="00A72505">
        <w:rPr>
          <w:rFonts w:ascii="Arial" w:hAnsi="Arial" w:cs="Arial"/>
        </w:rPr>
        <w:t>orange</w:t>
      </w:r>
      <w:proofErr w:type="gramEnd"/>
      <w:r w:rsidR="00A72505">
        <w:rPr>
          <w:rFonts w:ascii="Arial" w:hAnsi="Arial" w:cs="Arial"/>
        </w:rPr>
        <w:t xml:space="preserve"> 40</w:t>
      </w:r>
    </w:p>
    <w:p w:rsidR="00866168" w:rsidRPr="00866168" w:rsidRDefault="00866168" w:rsidP="00D015C7">
      <w:pPr>
        <w:spacing w:after="0"/>
        <w:rPr>
          <w:rFonts w:ascii="Arial" w:hAnsi="Arial" w:cs="Arial"/>
        </w:rPr>
      </w:pPr>
      <w:r w:rsidRPr="00EA22B6">
        <w:rPr>
          <w:rFonts w:ascii="Arial" w:hAnsi="Arial" w:cs="Arial"/>
        </w:rPr>
        <w:t>RES_ELEC ECLAI…………………………………………………………</w:t>
      </w:r>
      <w:r w:rsidRPr="00EA22B6">
        <w:rPr>
          <w:rFonts w:ascii="Arial" w:hAnsi="Arial" w:cs="Arial"/>
        </w:rPr>
        <w:tab/>
      </w:r>
      <w:r w:rsidRPr="00866168">
        <w:rPr>
          <w:rFonts w:ascii="Arial" w:hAnsi="Arial" w:cs="Arial"/>
        </w:rPr>
        <w:t>ma</w:t>
      </w:r>
      <w:r>
        <w:rPr>
          <w:rFonts w:ascii="Arial" w:hAnsi="Arial" w:cs="Arial"/>
        </w:rPr>
        <w:t>uve 200</w:t>
      </w:r>
    </w:p>
    <w:p w:rsidR="00AC49A3" w:rsidRPr="00866168" w:rsidRDefault="00AC49A3" w:rsidP="00D015C7">
      <w:pPr>
        <w:spacing w:after="0"/>
        <w:rPr>
          <w:rFonts w:ascii="Arial" w:hAnsi="Arial" w:cs="Arial"/>
        </w:rPr>
      </w:pPr>
      <w:r w:rsidRPr="00EA22B6">
        <w:rPr>
          <w:rFonts w:ascii="Arial" w:hAnsi="Arial" w:cs="Arial"/>
          <w:lang w:val="en-US"/>
        </w:rPr>
        <w:t xml:space="preserve">RES_ELEC ECLAI EXT </w:t>
      </w:r>
      <w:proofErr w:type="spellStart"/>
      <w:proofErr w:type="gramStart"/>
      <w:r w:rsidRPr="00EA22B6">
        <w:rPr>
          <w:rFonts w:ascii="Arial" w:hAnsi="Arial" w:cs="Arial"/>
          <w:lang w:val="en-US"/>
        </w:rPr>
        <w:t>chu</w:t>
      </w:r>
      <w:proofErr w:type="spellEnd"/>
      <w:proofErr w:type="gramEnd"/>
      <w:r w:rsidRPr="00EA22B6">
        <w:rPr>
          <w:rFonts w:ascii="Arial" w:hAnsi="Arial" w:cs="Arial"/>
          <w:lang w:val="en-US"/>
        </w:rPr>
        <w:t>………………………………………………</w:t>
      </w:r>
      <w:r w:rsidRPr="00EA22B6">
        <w:rPr>
          <w:rFonts w:ascii="Arial" w:hAnsi="Arial" w:cs="Arial"/>
          <w:lang w:val="en-US"/>
        </w:rPr>
        <w:tab/>
      </w:r>
      <w:r w:rsidR="00866168" w:rsidRPr="00866168">
        <w:rPr>
          <w:rFonts w:ascii="Arial" w:hAnsi="Arial" w:cs="Arial"/>
        </w:rPr>
        <w:t>ma</w:t>
      </w:r>
      <w:r w:rsidR="00866168">
        <w:rPr>
          <w:rFonts w:ascii="Arial" w:hAnsi="Arial" w:cs="Arial"/>
        </w:rPr>
        <w:t>uve 200</w:t>
      </w:r>
    </w:p>
    <w:p w:rsidR="00C205E2" w:rsidRDefault="00C205E2" w:rsidP="00D015C7">
      <w:pPr>
        <w:spacing w:after="0"/>
        <w:rPr>
          <w:rFonts w:ascii="Arial" w:hAnsi="Arial" w:cs="Arial"/>
        </w:rPr>
      </w:pPr>
      <w:r>
        <w:rPr>
          <w:rFonts w:ascii="Arial" w:hAnsi="Arial" w:cs="Arial"/>
        </w:rPr>
        <w:t>RES_ELEC EXT chu………………………………………………………</w:t>
      </w:r>
      <w:r>
        <w:rPr>
          <w:rFonts w:ascii="Arial" w:hAnsi="Arial" w:cs="Arial"/>
        </w:rPr>
        <w:tab/>
        <w:t>orange 40</w:t>
      </w:r>
    </w:p>
    <w:p w:rsidR="008377B4" w:rsidRDefault="008377B4" w:rsidP="00D015C7">
      <w:pPr>
        <w:spacing w:after="0"/>
        <w:rPr>
          <w:rFonts w:ascii="Arial" w:hAnsi="Arial" w:cs="Arial"/>
        </w:rPr>
      </w:pPr>
      <w:r>
        <w:rPr>
          <w:rFonts w:ascii="Arial" w:hAnsi="Arial" w:cs="Arial"/>
        </w:rPr>
        <w:t>RES_ELEC HTA……………………………………………………………</w:t>
      </w:r>
      <w:r>
        <w:rPr>
          <w:rFonts w:ascii="Arial" w:hAnsi="Arial" w:cs="Arial"/>
        </w:rPr>
        <w:tab/>
        <w:t>vert 82</w:t>
      </w:r>
    </w:p>
    <w:p w:rsidR="003B7F06" w:rsidRDefault="003B7F06" w:rsidP="003B7F06">
      <w:pPr>
        <w:spacing w:after="0"/>
        <w:rPr>
          <w:rFonts w:ascii="Arial" w:hAnsi="Arial" w:cs="Arial"/>
        </w:rPr>
      </w:pPr>
      <w:r>
        <w:rPr>
          <w:rFonts w:ascii="Arial" w:hAnsi="Arial" w:cs="Arial"/>
        </w:rPr>
        <w:t>RES_ELEC luminaire …………………………………………………….</w:t>
      </w:r>
      <w:r>
        <w:rPr>
          <w:rFonts w:ascii="Arial" w:hAnsi="Arial" w:cs="Arial"/>
        </w:rPr>
        <w:tab/>
        <w:t>orange 30 ……………..</w:t>
      </w:r>
      <w:r>
        <w:rPr>
          <w:rFonts w:ascii="Arial" w:hAnsi="Arial" w:cs="Arial"/>
        </w:rPr>
        <w:tab/>
      </w:r>
      <w:proofErr w:type="gramStart"/>
      <w:r>
        <w:rPr>
          <w:rFonts w:ascii="Arial" w:hAnsi="Arial" w:cs="Arial"/>
        </w:rPr>
        <w:t>trait</w:t>
      </w:r>
      <w:proofErr w:type="gramEnd"/>
      <w:r>
        <w:rPr>
          <w:rFonts w:ascii="Arial" w:hAnsi="Arial" w:cs="Arial"/>
        </w:rPr>
        <w:t xml:space="preserve"> ELEC</w:t>
      </w:r>
    </w:p>
    <w:p w:rsidR="005941DD" w:rsidRDefault="005941DD" w:rsidP="00D015C7">
      <w:pPr>
        <w:spacing w:after="0"/>
        <w:rPr>
          <w:rFonts w:ascii="Arial" w:hAnsi="Arial" w:cs="Arial"/>
        </w:rPr>
      </w:pPr>
      <w:r>
        <w:rPr>
          <w:rFonts w:ascii="Arial" w:hAnsi="Arial" w:cs="Arial"/>
        </w:rPr>
        <w:t xml:space="preserve">RES_ELEC SOUT </w:t>
      </w:r>
      <w:r w:rsidR="00E00C4A">
        <w:rPr>
          <w:rFonts w:ascii="Arial" w:hAnsi="Arial" w:cs="Arial"/>
        </w:rPr>
        <w:t>(souterrain)…………………………………………..</w:t>
      </w:r>
      <w:r w:rsidR="00E00C4A">
        <w:rPr>
          <w:rFonts w:ascii="Arial" w:hAnsi="Arial" w:cs="Arial"/>
        </w:rPr>
        <w:tab/>
      </w:r>
      <w:proofErr w:type="gramStart"/>
      <w:r w:rsidR="00E00C4A">
        <w:rPr>
          <w:rFonts w:ascii="Arial" w:hAnsi="Arial" w:cs="Arial"/>
        </w:rPr>
        <w:t>o</w:t>
      </w:r>
      <w:r>
        <w:rPr>
          <w:rFonts w:ascii="Arial" w:hAnsi="Arial" w:cs="Arial"/>
        </w:rPr>
        <w:t>range</w:t>
      </w:r>
      <w:proofErr w:type="gramEnd"/>
      <w:r>
        <w:rPr>
          <w:rFonts w:ascii="Arial" w:hAnsi="Arial" w:cs="Arial"/>
        </w:rPr>
        <w:t xml:space="preserve"> 30……………</w:t>
      </w:r>
      <w:r w:rsidR="00C9135C">
        <w:rPr>
          <w:rFonts w:ascii="Arial" w:hAnsi="Arial" w:cs="Arial"/>
        </w:rPr>
        <w:t>…</w:t>
      </w:r>
      <w:r>
        <w:rPr>
          <w:rFonts w:ascii="Arial" w:hAnsi="Arial" w:cs="Arial"/>
        </w:rPr>
        <w:tab/>
        <w:t>trait ELC</w:t>
      </w:r>
    </w:p>
    <w:p w:rsidR="001A5BF9" w:rsidRDefault="001A5BF9" w:rsidP="00D015C7">
      <w:pPr>
        <w:spacing w:after="0"/>
        <w:rPr>
          <w:rFonts w:ascii="Arial" w:hAnsi="Arial" w:cs="Arial"/>
        </w:rPr>
      </w:pPr>
      <w:r>
        <w:rPr>
          <w:rFonts w:ascii="Arial" w:hAnsi="Arial" w:cs="Arial"/>
        </w:rPr>
        <w:t>RES_ELEC transfo………………………………………………………..</w:t>
      </w:r>
      <w:r>
        <w:rPr>
          <w:rFonts w:ascii="Arial" w:hAnsi="Arial" w:cs="Arial"/>
        </w:rPr>
        <w:tab/>
      </w:r>
      <w:proofErr w:type="gramStart"/>
      <w:r w:rsidR="003B7F06">
        <w:rPr>
          <w:rFonts w:ascii="Arial" w:hAnsi="Arial" w:cs="Arial"/>
        </w:rPr>
        <w:t>orange</w:t>
      </w:r>
      <w:proofErr w:type="gramEnd"/>
      <w:r w:rsidR="003B7F06">
        <w:rPr>
          <w:rFonts w:ascii="Arial" w:hAnsi="Arial" w:cs="Arial"/>
        </w:rPr>
        <w:t xml:space="preserve"> 30</w:t>
      </w:r>
    </w:p>
    <w:p w:rsidR="005941DD" w:rsidRDefault="005941DD" w:rsidP="00D015C7">
      <w:pPr>
        <w:spacing w:after="0"/>
        <w:rPr>
          <w:rFonts w:ascii="Arial" w:hAnsi="Arial" w:cs="Arial"/>
        </w:rPr>
      </w:pPr>
      <w:r>
        <w:rPr>
          <w:rFonts w:ascii="Arial" w:hAnsi="Arial" w:cs="Arial"/>
        </w:rPr>
        <w:t>RES_EM (eau mitigée)…………………………………………………….</w:t>
      </w:r>
      <w:r w:rsidR="00E00C4A">
        <w:rPr>
          <w:rFonts w:ascii="Arial" w:hAnsi="Arial" w:cs="Arial"/>
        </w:rPr>
        <w:tab/>
        <w:t>o</w:t>
      </w:r>
      <w:r>
        <w:rPr>
          <w:rFonts w:ascii="Arial" w:hAnsi="Arial" w:cs="Arial"/>
        </w:rPr>
        <w:t>range30………………</w:t>
      </w:r>
      <w:r>
        <w:rPr>
          <w:rFonts w:ascii="Arial" w:hAnsi="Arial" w:cs="Arial"/>
        </w:rPr>
        <w:tab/>
        <w:t>trait fantome2</w:t>
      </w:r>
    </w:p>
    <w:p w:rsidR="009C29C6" w:rsidRDefault="009C29C6" w:rsidP="009C29C6">
      <w:pPr>
        <w:spacing w:after="0"/>
        <w:rPr>
          <w:rFonts w:ascii="Arial" w:hAnsi="Arial" w:cs="Arial"/>
        </w:rPr>
      </w:pPr>
      <w:r>
        <w:rPr>
          <w:rFonts w:ascii="Arial" w:hAnsi="Arial" w:cs="Arial"/>
        </w:rPr>
        <w:t xml:space="preserve">RES_EO (eau </w:t>
      </w:r>
      <w:proofErr w:type="spellStart"/>
      <w:r>
        <w:rPr>
          <w:rFonts w:ascii="Arial" w:hAnsi="Arial" w:cs="Arial"/>
        </w:rPr>
        <w:t>osmozée</w:t>
      </w:r>
      <w:proofErr w:type="spellEnd"/>
      <w:r>
        <w:rPr>
          <w:rFonts w:ascii="Arial" w:hAnsi="Arial" w:cs="Arial"/>
        </w:rPr>
        <w:t>)…………………………………………………</w:t>
      </w:r>
      <w:r>
        <w:rPr>
          <w:rFonts w:ascii="Arial" w:hAnsi="Arial" w:cs="Arial"/>
        </w:rPr>
        <w:tab/>
        <w:t>mauve 190</w:t>
      </w:r>
    </w:p>
    <w:p w:rsidR="005941DD" w:rsidRDefault="005941DD" w:rsidP="00D015C7">
      <w:pPr>
        <w:spacing w:after="0"/>
        <w:rPr>
          <w:rFonts w:ascii="Arial" w:hAnsi="Arial" w:cs="Arial"/>
        </w:rPr>
      </w:pPr>
      <w:r>
        <w:rPr>
          <w:rFonts w:ascii="Arial" w:hAnsi="Arial" w:cs="Arial"/>
        </w:rPr>
        <w:t>RES_</w:t>
      </w:r>
      <w:r w:rsidR="00E00C4A">
        <w:rPr>
          <w:rFonts w:ascii="Arial" w:hAnsi="Arial" w:cs="Arial"/>
        </w:rPr>
        <w:t>EP …………………………………………………………………….</w:t>
      </w:r>
      <w:r w:rsidR="00E00C4A">
        <w:rPr>
          <w:rFonts w:ascii="Arial" w:hAnsi="Arial" w:cs="Arial"/>
        </w:rPr>
        <w:tab/>
        <w:t>m</w:t>
      </w:r>
      <w:r>
        <w:rPr>
          <w:rFonts w:ascii="Arial" w:hAnsi="Arial" w:cs="Arial"/>
        </w:rPr>
        <w:t>auve 203……………</w:t>
      </w:r>
      <w:r>
        <w:rPr>
          <w:rFonts w:ascii="Arial" w:hAnsi="Arial" w:cs="Arial"/>
        </w:rPr>
        <w:tab/>
        <w:t>trait EP</w:t>
      </w:r>
      <w:r>
        <w:rPr>
          <w:rFonts w:ascii="Arial" w:hAnsi="Arial" w:cs="Arial"/>
        </w:rPr>
        <w:tab/>
      </w:r>
      <w:r>
        <w:rPr>
          <w:rFonts w:ascii="Arial" w:hAnsi="Arial" w:cs="Arial"/>
        </w:rPr>
        <w:tab/>
      </w:r>
      <w:r>
        <w:rPr>
          <w:rFonts w:ascii="Arial" w:hAnsi="Arial" w:cs="Arial"/>
        </w:rPr>
        <w:tab/>
      </w:r>
    </w:p>
    <w:p w:rsidR="001A5BF9" w:rsidRDefault="001A5BF9" w:rsidP="00D015C7">
      <w:pPr>
        <w:spacing w:after="0"/>
        <w:rPr>
          <w:rFonts w:ascii="Arial" w:hAnsi="Arial" w:cs="Arial"/>
        </w:rPr>
      </w:pPr>
      <w:r>
        <w:rPr>
          <w:rFonts w:ascii="Arial" w:hAnsi="Arial" w:cs="Arial"/>
        </w:rPr>
        <w:t>RES_EP EXT chu………………………………………………………….</w:t>
      </w:r>
      <w:r>
        <w:rPr>
          <w:rFonts w:ascii="Arial" w:hAnsi="Arial" w:cs="Arial"/>
        </w:rPr>
        <w:tab/>
        <w:t>mauve 203</w:t>
      </w:r>
    </w:p>
    <w:p w:rsidR="00D342E2" w:rsidRDefault="00D342E2" w:rsidP="00D015C7">
      <w:pPr>
        <w:spacing w:after="0"/>
        <w:rPr>
          <w:rFonts w:ascii="Arial" w:hAnsi="Arial" w:cs="Arial"/>
        </w:rPr>
      </w:pPr>
      <w:r>
        <w:rPr>
          <w:rFonts w:ascii="Arial" w:hAnsi="Arial" w:cs="Arial"/>
        </w:rPr>
        <w:t>RES_EP regard……………………………………………………………</w:t>
      </w:r>
    </w:p>
    <w:p w:rsidR="00E00C4A" w:rsidRDefault="00E510A7" w:rsidP="00D015C7">
      <w:pPr>
        <w:spacing w:after="0"/>
        <w:rPr>
          <w:rFonts w:ascii="Arial" w:hAnsi="Arial" w:cs="Arial"/>
        </w:rPr>
      </w:pPr>
      <w:r>
        <w:rPr>
          <w:rFonts w:ascii="Arial" w:hAnsi="Arial" w:cs="Arial"/>
          <w:noProof/>
          <w:lang w:eastAsia="fr-FR"/>
        </w:rPr>
        <w:pict>
          <v:shape id="_x0000_s1065" type="#_x0000_t32" style="position:absolute;margin-left:485.25pt;margin-top:-12.75pt;width:3.8pt;height:552.6pt;z-index:251702272" o:connectortype="straight" strokecolor="#548dd4" strokeweight="3pt">
            <v:shadow type="perspective" color="#243f60" opacity=".5" offset="1pt" offset2="-1pt"/>
          </v:shape>
        </w:pict>
      </w:r>
      <w:r w:rsidRPr="00E510A7">
        <w:rPr>
          <w:rFonts w:ascii="Arial" w:hAnsi="Arial" w:cs="Arial"/>
          <w:b/>
          <w:noProof/>
          <w:color w:val="FF0000"/>
          <w:lang w:eastAsia="fr-FR"/>
        </w:rPr>
        <w:pict>
          <v:shape id="_x0000_s1064" type="#_x0000_t32" style="position:absolute;margin-left:345.6pt;margin-top:-12.75pt;width:.05pt;height:561.6pt;z-index:251701248" o:connectortype="straight" strokecolor="#548dd4" strokeweight="3pt">
            <v:shadow type="perspective" color="#243f60" opacity=".5" offset="1pt" offset2="-1pt"/>
          </v:shape>
        </w:pict>
      </w:r>
      <w:r w:rsidR="00E00C4A">
        <w:rPr>
          <w:rFonts w:ascii="Arial" w:hAnsi="Arial" w:cs="Arial"/>
        </w:rPr>
        <w:t>RES_EP SYMB (caniveau</w:t>
      </w:r>
      <w:r w:rsidR="00AF5E7C">
        <w:rPr>
          <w:rFonts w:ascii="Arial" w:hAnsi="Arial" w:cs="Arial"/>
        </w:rPr>
        <w:t>, pente…)……………………………………</w:t>
      </w:r>
      <w:r w:rsidR="00E00C4A">
        <w:rPr>
          <w:rFonts w:ascii="Arial" w:hAnsi="Arial" w:cs="Arial"/>
        </w:rPr>
        <w:tab/>
        <w:t>mauve 203</w:t>
      </w:r>
    </w:p>
    <w:p w:rsidR="005941DD" w:rsidRDefault="005941DD" w:rsidP="00D015C7">
      <w:pPr>
        <w:spacing w:after="0"/>
        <w:rPr>
          <w:rFonts w:ascii="Arial" w:hAnsi="Arial" w:cs="Arial"/>
        </w:rPr>
      </w:pPr>
      <w:r>
        <w:rPr>
          <w:rFonts w:ascii="Arial" w:hAnsi="Arial" w:cs="Arial"/>
        </w:rPr>
        <w:t>RES_EU (Eau</w:t>
      </w:r>
      <w:r w:rsidR="00A5125C">
        <w:rPr>
          <w:rFonts w:ascii="Arial" w:hAnsi="Arial" w:cs="Arial"/>
        </w:rPr>
        <w:t xml:space="preserve"> </w:t>
      </w:r>
      <w:proofErr w:type="gramStart"/>
      <w:r w:rsidR="00A5125C">
        <w:rPr>
          <w:rFonts w:ascii="Arial" w:hAnsi="Arial" w:cs="Arial"/>
        </w:rPr>
        <w:t>Usée )</w:t>
      </w:r>
      <w:proofErr w:type="gramEnd"/>
      <w:r w:rsidR="00A5125C">
        <w:rPr>
          <w:rFonts w:ascii="Arial" w:hAnsi="Arial" w:cs="Arial"/>
        </w:rPr>
        <w:t>………………………………………………………</w:t>
      </w:r>
      <w:r w:rsidR="00A5125C">
        <w:rPr>
          <w:rFonts w:ascii="Arial" w:hAnsi="Arial" w:cs="Arial"/>
        </w:rPr>
        <w:tab/>
      </w:r>
      <w:r>
        <w:rPr>
          <w:rFonts w:ascii="Arial" w:hAnsi="Arial" w:cs="Arial"/>
        </w:rPr>
        <w:t>vert 52……………</w:t>
      </w:r>
      <w:r w:rsidR="00A5125C">
        <w:rPr>
          <w:rFonts w:ascii="Arial" w:hAnsi="Arial" w:cs="Arial"/>
        </w:rPr>
        <w:t>……</w:t>
      </w:r>
      <w:r>
        <w:rPr>
          <w:rFonts w:ascii="Arial" w:hAnsi="Arial" w:cs="Arial"/>
        </w:rPr>
        <w:tab/>
        <w:t>trait EU</w:t>
      </w:r>
    </w:p>
    <w:p w:rsidR="00A5125C" w:rsidRDefault="00A5125C" w:rsidP="00D015C7">
      <w:pPr>
        <w:spacing w:after="0"/>
        <w:rPr>
          <w:rFonts w:ascii="Arial" w:hAnsi="Arial" w:cs="Arial"/>
        </w:rPr>
      </w:pPr>
      <w:r>
        <w:rPr>
          <w:rFonts w:ascii="Arial" w:hAnsi="Arial" w:cs="Arial"/>
        </w:rPr>
        <w:t>RES_EU EXT chu………………………………………………………….</w:t>
      </w:r>
      <w:r>
        <w:rPr>
          <w:rFonts w:ascii="Arial" w:hAnsi="Arial" w:cs="Arial"/>
        </w:rPr>
        <w:tab/>
        <w:t>vert 52</w:t>
      </w:r>
    </w:p>
    <w:p w:rsidR="00F56BCA" w:rsidRDefault="00F56BCA" w:rsidP="00D015C7">
      <w:pPr>
        <w:spacing w:after="0"/>
        <w:rPr>
          <w:rFonts w:ascii="Arial" w:hAnsi="Arial" w:cs="Arial"/>
        </w:rPr>
      </w:pPr>
      <w:r>
        <w:rPr>
          <w:rFonts w:ascii="Arial" w:hAnsi="Arial" w:cs="Arial"/>
        </w:rPr>
        <w:t>RES_EU labo</w:t>
      </w:r>
      <w:r w:rsidR="00025D24">
        <w:rPr>
          <w:rFonts w:ascii="Arial" w:hAnsi="Arial" w:cs="Arial"/>
        </w:rPr>
        <w:t>……………………………………………………………….</w:t>
      </w:r>
      <w:r w:rsidR="00602477">
        <w:rPr>
          <w:rFonts w:ascii="Arial" w:hAnsi="Arial" w:cs="Arial"/>
        </w:rPr>
        <w:tab/>
        <w:t>vert 52……………</w:t>
      </w:r>
      <w:r w:rsidR="00A5125C">
        <w:rPr>
          <w:rFonts w:ascii="Arial" w:hAnsi="Arial" w:cs="Arial"/>
        </w:rPr>
        <w:t>…….</w:t>
      </w:r>
      <w:r w:rsidR="00602477">
        <w:rPr>
          <w:rFonts w:ascii="Arial" w:hAnsi="Arial" w:cs="Arial"/>
        </w:rPr>
        <w:tab/>
        <w:t>trait EU</w:t>
      </w:r>
    </w:p>
    <w:p w:rsidR="00A5125C" w:rsidRDefault="00A5125C" w:rsidP="00D015C7">
      <w:pPr>
        <w:spacing w:after="0"/>
        <w:rPr>
          <w:rFonts w:ascii="Arial" w:hAnsi="Arial" w:cs="Arial"/>
        </w:rPr>
      </w:pPr>
      <w:r>
        <w:rPr>
          <w:rFonts w:ascii="Arial" w:hAnsi="Arial" w:cs="Arial"/>
        </w:rPr>
        <w:t>RES_EU regard…………………………………………………………….</w:t>
      </w:r>
      <w:r>
        <w:rPr>
          <w:rFonts w:ascii="Arial" w:hAnsi="Arial" w:cs="Arial"/>
        </w:rPr>
        <w:tab/>
        <w:t>vert 52</w:t>
      </w:r>
    </w:p>
    <w:p w:rsidR="005941DD" w:rsidRDefault="005941DD" w:rsidP="00D015C7">
      <w:pPr>
        <w:spacing w:after="0"/>
        <w:rPr>
          <w:rFonts w:ascii="Arial" w:hAnsi="Arial" w:cs="Arial"/>
        </w:rPr>
      </w:pPr>
      <w:r>
        <w:rPr>
          <w:rFonts w:ascii="Arial" w:hAnsi="Arial" w:cs="Arial"/>
        </w:rPr>
        <w:t>RES_EV</w:t>
      </w:r>
      <w:r w:rsidRPr="00A4422B">
        <w:rPr>
          <w:rFonts w:ascii="Arial" w:hAnsi="Arial" w:cs="Arial"/>
        </w:rPr>
        <w:t xml:space="preserve"> </w:t>
      </w:r>
      <w:r>
        <w:rPr>
          <w:rFonts w:ascii="Arial" w:hAnsi="Arial" w:cs="Arial"/>
        </w:rPr>
        <w:t xml:space="preserve">(Eau </w:t>
      </w:r>
      <w:r w:rsidR="00A5125C">
        <w:rPr>
          <w:rFonts w:ascii="Arial" w:hAnsi="Arial" w:cs="Arial"/>
        </w:rPr>
        <w:t>Vanne)……………………………………………………..</w:t>
      </w:r>
      <w:r w:rsidR="00A5125C">
        <w:rPr>
          <w:rFonts w:ascii="Arial" w:hAnsi="Arial" w:cs="Arial"/>
        </w:rPr>
        <w:tab/>
      </w:r>
      <w:proofErr w:type="gramStart"/>
      <w:r>
        <w:rPr>
          <w:rFonts w:ascii="Arial" w:hAnsi="Arial" w:cs="Arial"/>
        </w:rPr>
        <w:t>marron</w:t>
      </w:r>
      <w:proofErr w:type="gramEnd"/>
      <w:r>
        <w:rPr>
          <w:rFonts w:ascii="Arial" w:hAnsi="Arial" w:cs="Arial"/>
        </w:rPr>
        <w:t xml:space="preserve"> 34…………</w:t>
      </w:r>
      <w:r w:rsidR="00A5125C">
        <w:rPr>
          <w:rFonts w:ascii="Arial" w:hAnsi="Arial" w:cs="Arial"/>
        </w:rPr>
        <w:t>….</w:t>
      </w:r>
      <w:r>
        <w:rPr>
          <w:rFonts w:ascii="Arial" w:hAnsi="Arial" w:cs="Arial"/>
        </w:rPr>
        <w:tab/>
        <w:t>trait EV</w:t>
      </w:r>
    </w:p>
    <w:p w:rsidR="00A5125C" w:rsidRPr="00D6246B" w:rsidRDefault="00A5125C" w:rsidP="00D015C7">
      <w:pPr>
        <w:spacing w:after="0"/>
        <w:rPr>
          <w:rFonts w:ascii="Arial" w:hAnsi="Arial" w:cs="Arial"/>
          <w:lang w:val="en-US"/>
        </w:rPr>
      </w:pPr>
      <w:r>
        <w:rPr>
          <w:rFonts w:ascii="Arial" w:hAnsi="Arial" w:cs="Arial"/>
        </w:rPr>
        <w:t>RES_EV regard…………………………………………………………….</w:t>
      </w:r>
      <w:r>
        <w:rPr>
          <w:rFonts w:ascii="Arial" w:hAnsi="Arial" w:cs="Arial"/>
        </w:rPr>
        <w:tab/>
      </w:r>
      <w:proofErr w:type="spellStart"/>
      <w:r w:rsidRPr="00D6246B">
        <w:rPr>
          <w:rFonts w:ascii="Arial" w:hAnsi="Arial" w:cs="Arial"/>
          <w:lang w:val="en-US"/>
        </w:rPr>
        <w:t>marron</w:t>
      </w:r>
      <w:proofErr w:type="spellEnd"/>
      <w:r w:rsidRPr="00D6246B">
        <w:rPr>
          <w:rFonts w:ascii="Arial" w:hAnsi="Arial" w:cs="Arial"/>
          <w:lang w:val="en-US"/>
        </w:rPr>
        <w:t xml:space="preserve"> 34</w:t>
      </w:r>
    </w:p>
    <w:p w:rsidR="00631114" w:rsidRPr="008C0F07" w:rsidRDefault="00631114" w:rsidP="00D015C7">
      <w:pPr>
        <w:spacing w:after="0"/>
        <w:rPr>
          <w:rFonts w:ascii="Arial" w:hAnsi="Arial" w:cs="Arial"/>
          <w:lang w:val="en-US"/>
        </w:rPr>
      </w:pPr>
      <w:r w:rsidRPr="00D6246B">
        <w:rPr>
          <w:rFonts w:ascii="Arial" w:hAnsi="Arial" w:cs="Arial"/>
          <w:lang w:val="en-US"/>
        </w:rPr>
        <w:t xml:space="preserve">RES_EV EXT </w:t>
      </w:r>
      <w:proofErr w:type="spellStart"/>
      <w:proofErr w:type="gramStart"/>
      <w:r w:rsidRPr="00D6246B">
        <w:rPr>
          <w:rFonts w:ascii="Arial" w:hAnsi="Arial" w:cs="Arial"/>
          <w:lang w:val="en-US"/>
        </w:rPr>
        <w:t>chu</w:t>
      </w:r>
      <w:proofErr w:type="spellEnd"/>
      <w:proofErr w:type="gramEnd"/>
      <w:r w:rsidRPr="00D6246B">
        <w:rPr>
          <w:rFonts w:ascii="Arial" w:hAnsi="Arial" w:cs="Arial"/>
          <w:lang w:val="en-US"/>
        </w:rPr>
        <w:t>………………………………………………………….</w:t>
      </w:r>
      <w:r w:rsidRPr="00D6246B">
        <w:rPr>
          <w:rFonts w:ascii="Arial" w:hAnsi="Arial" w:cs="Arial"/>
          <w:lang w:val="en-US"/>
        </w:rPr>
        <w:tab/>
      </w:r>
      <w:proofErr w:type="spellStart"/>
      <w:r w:rsidRPr="008C0F07">
        <w:rPr>
          <w:rFonts w:ascii="Arial" w:hAnsi="Arial" w:cs="Arial"/>
          <w:lang w:val="en-US"/>
        </w:rPr>
        <w:t>marron</w:t>
      </w:r>
      <w:proofErr w:type="spellEnd"/>
      <w:r w:rsidRPr="008C0F07">
        <w:rPr>
          <w:rFonts w:ascii="Arial" w:hAnsi="Arial" w:cs="Arial"/>
          <w:lang w:val="en-US"/>
        </w:rPr>
        <w:t xml:space="preserve"> 34</w:t>
      </w:r>
    </w:p>
    <w:p w:rsidR="00347559" w:rsidRDefault="00347559" w:rsidP="00D015C7">
      <w:pPr>
        <w:spacing w:after="0"/>
        <w:rPr>
          <w:rFonts w:ascii="Arial" w:hAnsi="Arial" w:cs="Arial"/>
        </w:rPr>
      </w:pPr>
      <w:proofErr w:type="spellStart"/>
      <w:r>
        <w:rPr>
          <w:rFonts w:ascii="Arial" w:hAnsi="Arial" w:cs="Arial"/>
        </w:rPr>
        <w:t>RES_fibre</w:t>
      </w:r>
      <w:proofErr w:type="spellEnd"/>
      <w:r>
        <w:rPr>
          <w:rFonts w:ascii="Arial" w:hAnsi="Arial" w:cs="Arial"/>
        </w:rPr>
        <w:t xml:space="preserve"> </w:t>
      </w:r>
      <w:proofErr w:type="gramStart"/>
      <w:r>
        <w:rPr>
          <w:rFonts w:ascii="Arial" w:hAnsi="Arial" w:cs="Arial"/>
        </w:rPr>
        <w:t>secours</w:t>
      </w:r>
      <w:proofErr w:type="gramEnd"/>
      <w:r>
        <w:rPr>
          <w:rFonts w:ascii="Arial" w:hAnsi="Arial" w:cs="Arial"/>
        </w:rPr>
        <w:t>…………………………………………………………</w:t>
      </w:r>
      <w:r>
        <w:rPr>
          <w:rFonts w:ascii="Arial" w:hAnsi="Arial" w:cs="Arial"/>
        </w:rPr>
        <w:tab/>
        <w:t>magenta</w:t>
      </w:r>
    </w:p>
    <w:p w:rsidR="005941DD" w:rsidRDefault="005941DD" w:rsidP="00D015C7">
      <w:pPr>
        <w:spacing w:after="0"/>
        <w:rPr>
          <w:rFonts w:ascii="Arial" w:hAnsi="Arial" w:cs="Arial"/>
        </w:rPr>
      </w:pPr>
      <w:proofErr w:type="spellStart"/>
      <w:r>
        <w:rPr>
          <w:rFonts w:ascii="Arial" w:hAnsi="Arial" w:cs="Arial"/>
        </w:rPr>
        <w:t>RES_fioul</w:t>
      </w:r>
      <w:proofErr w:type="spellEnd"/>
      <w:r>
        <w:rPr>
          <w:rFonts w:ascii="Arial" w:hAnsi="Arial" w:cs="Arial"/>
        </w:rPr>
        <w:t>……………………………………………………………………</w:t>
      </w:r>
    </w:p>
    <w:p w:rsidR="005941DD" w:rsidRDefault="005941DD" w:rsidP="00D015C7">
      <w:pPr>
        <w:spacing w:after="0"/>
        <w:rPr>
          <w:rFonts w:ascii="Arial" w:hAnsi="Arial" w:cs="Arial"/>
        </w:rPr>
      </w:pPr>
      <w:r>
        <w:rPr>
          <w:rFonts w:ascii="Arial" w:hAnsi="Arial" w:cs="Arial"/>
        </w:rPr>
        <w:t>RES_FO (fibre optique)…………………………………………………...</w:t>
      </w:r>
      <w:r>
        <w:rPr>
          <w:rFonts w:ascii="Arial" w:hAnsi="Arial" w:cs="Arial"/>
        </w:rPr>
        <w:tab/>
      </w:r>
      <w:r w:rsidR="0073763D">
        <w:rPr>
          <w:rFonts w:ascii="Arial" w:hAnsi="Arial" w:cs="Arial"/>
        </w:rPr>
        <w:t>orange 20</w:t>
      </w:r>
      <w:r>
        <w:rPr>
          <w:rFonts w:ascii="Arial" w:hAnsi="Arial" w:cs="Arial"/>
        </w:rPr>
        <w:t>…………………</w:t>
      </w:r>
      <w:r>
        <w:rPr>
          <w:rFonts w:ascii="Arial" w:hAnsi="Arial" w:cs="Arial"/>
        </w:rPr>
        <w:tab/>
        <w:t>trait FO</w:t>
      </w:r>
    </w:p>
    <w:p w:rsidR="004904BF" w:rsidRDefault="004904BF" w:rsidP="00D015C7">
      <w:pPr>
        <w:spacing w:after="0"/>
        <w:rPr>
          <w:rFonts w:ascii="Arial" w:hAnsi="Arial" w:cs="Arial"/>
        </w:rPr>
      </w:pPr>
      <w:r>
        <w:rPr>
          <w:rFonts w:ascii="Arial" w:hAnsi="Arial" w:cs="Arial"/>
        </w:rPr>
        <w:t>RES_GAZ ………………………………………………………………….</w:t>
      </w:r>
      <w:r>
        <w:rPr>
          <w:rFonts w:ascii="Arial" w:hAnsi="Arial" w:cs="Arial"/>
        </w:rPr>
        <w:tab/>
        <w:t>Mauve 201</w:t>
      </w:r>
    </w:p>
    <w:p w:rsidR="00D87BB1" w:rsidRDefault="00D87BB1" w:rsidP="00D87BB1">
      <w:pPr>
        <w:spacing w:after="0"/>
        <w:rPr>
          <w:rFonts w:ascii="Arial" w:hAnsi="Arial" w:cs="Arial"/>
        </w:rPr>
      </w:pPr>
      <w:r>
        <w:rPr>
          <w:rFonts w:ascii="Arial" w:hAnsi="Arial" w:cs="Arial"/>
        </w:rPr>
        <w:t>RES_GAZ EXT chu……………………………………………………….</w:t>
      </w:r>
      <w:r>
        <w:rPr>
          <w:rFonts w:ascii="Arial" w:hAnsi="Arial" w:cs="Arial"/>
        </w:rPr>
        <w:tab/>
        <w:t>Mauve 201</w:t>
      </w:r>
    </w:p>
    <w:p w:rsidR="005941DD" w:rsidRDefault="005941DD" w:rsidP="00D015C7">
      <w:pPr>
        <w:spacing w:after="0"/>
        <w:rPr>
          <w:rFonts w:ascii="Arial" w:hAnsi="Arial" w:cs="Arial"/>
        </w:rPr>
      </w:pPr>
      <w:r>
        <w:rPr>
          <w:rFonts w:ascii="Arial" w:hAnsi="Arial" w:cs="Arial"/>
        </w:rPr>
        <w:t xml:space="preserve">RES_GAZ </w:t>
      </w:r>
      <w:r w:rsidR="00E00C4A">
        <w:rPr>
          <w:rFonts w:ascii="Arial" w:hAnsi="Arial" w:cs="Arial"/>
        </w:rPr>
        <w:t xml:space="preserve">SYMB </w:t>
      </w:r>
      <w:r>
        <w:rPr>
          <w:rFonts w:ascii="Arial" w:hAnsi="Arial" w:cs="Arial"/>
        </w:rPr>
        <w:t>(</w:t>
      </w:r>
      <w:r w:rsidR="00E00C4A">
        <w:rPr>
          <w:rFonts w:ascii="Arial" w:hAnsi="Arial" w:cs="Arial"/>
        </w:rPr>
        <w:t>regard GDF</w:t>
      </w:r>
      <w:r w:rsidR="004904BF">
        <w:rPr>
          <w:rFonts w:ascii="Arial" w:hAnsi="Arial" w:cs="Arial"/>
        </w:rPr>
        <w:t xml:space="preserve"> coffret)…………………………………</w:t>
      </w:r>
      <w:r>
        <w:rPr>
          <w:rFonts w:ascii="Arial" w:hAnsi="Arial" w:cs="Arial"/>
        </w:rPr>
        <w:tab/>
        <w:t>mauve 201……………</w:t>
      </w:r>
      <w:r>
        <w:rPr>
          <w:rFonts w:ascii="Arial" w:hAnsi="Arial" w:cs="Arial"/>
        </w:rPr>
        <w:tab/>
        <w:t>trait GAZ.</w:t>
      </w:r>
      <w:r>
        <w:rPr>
          <w:rFonts w:ascii="Arial" w:hAnsi="Arial" w:cs="Arial"/>
        </w:rPr>
        <w:tab/>
      </w:r>
    </w:p>
    <w:p w:rsidR="005941DD" w:rsidRDefault="005941DD" w:rsidP="00D015C7">
      <w:pPr>
        <w:spacing w:after="0"/>
        <w:rPr>
          <w:rFonts w:ascii="Arial" w:hAnsi="Arial" w:cs="Arial"/>
        </w:rPr>
      </w:pPr>
      <w:r>
        <w:rPr>
          <w:rFonts w:ascii="Arial" w:hAnsi="Arial" w:cs="Arial"/>
        </w:rPr>
        <w:t>RES_INCENDIE</w:t>
      </w:r>
      <w:r w:rsidR="00CA1BB9">
        <w:rPr>
          <w:rFonts w:ascii="Arial" w:hAnsi="Arial" w:cs="Arial"/>
        </w:rPr>
        <w:t xml:space="preserve"> (RES_RIA et CS)………………………………………</w:t>
      </w:r>
      <w:r>
        <w:rPr>
          <w:rFonts w:ascii="Arial" w:hAnsi="Arial" w:cs="Arial"/>
        </w:rPr>
        <w:tab/>
        <w:t>rouge…..………………</w:t>
      </w:r>
      <w:r>
        <w:rPr>
          <w:rFonts w:ascii="Arial" w:hAnsi="Arial" w:cs="Arial"/>
        </w:rPr>
        <w:tab/>
        <w:t>trait INCENDIE</w:t>
      </w:r>
    </w:p>
    <w:p w:rsidR="005941DD" w:rsidRDefault="005941DD" w:rsidP="00D015C7">
      <w:pPr>
        <w:spacing w:after="0"/>
        <w:rPr>
          <w:rFonts w:ascii="Arial" w:hAnsi="Arial" w:cs="Arial"/>
        </w:rPr>
      </w:pPr>
      <w:r>
        <w:rPr>
          <w:rFonts w:ascii="Arial" w:hAnsi="Arial" w:cs="Arial"/>
        </w:rPr>
        <w:t>RES_INCE</w:t>
      </w:r>
      <w:r w:rsidR="00CA1BB9">
        <w:rPr>
          <w:rFonts w:ascii="Arial" w:hAnsi="Arial" w:cs="Arial"/>
        </w:rPr>
        <w:t>NDIE poteau………………………………………………….</w:t>
      </w:r>
      <w:r>
        <w:rPr>
          <w:rFonts w:ascii="Arial" w:hAnsi="Arial" w:cs="Arial"/>
        </w:rPr>
        <w:tab/>
        <w:t>magenta……………….</w:t>
      </w:r>
      <w:r>
        <w:rPr>
          <w:rFonts w:ascii="Arial" w:hAnsi="Arial" w:cs="Arial"/>
        </w:rPr>
        <w:tab/>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r>
        <w:rPr>
          <w:rFonts w:ascii="Arial" w:hAnsi="Arial" w:cs="Arial"/>
        </w:rPr>
        <w:t xml:space="preserve">RES_INCENDIE poteau </w:t>
      </w:r>
      <w:r w:rsidR="00CA1BB9">
        <w:rPr>
          <w:rFonts w:ascii="Arial" w:hAnsi="Arial" w:cs="Arial"/>
        </w:rPr>
        <w:t>NUM…………………………………………….</w:t>
      </w:r>
      <w:r>
        <w:rPr>
          <w:rFonts w:ascii="Arial" w:hAnsi="Arial" w:cs="Arial"/>
        </w:rPr>
        <w:tab/>
        <w:t>magenta………………</w:t>
      </w:r>
      <w:r>
        <w:rPr>
          <w:rFonts w:ascii="Arial" w:hAnsi="Arial" w:cs="Arial"/>
        </w:rPr>
        <w:tab/>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r>
        <w:rPr>
          <w:rFonts w:ascii="Arial" w:hAnsi="Arial" w:cs="Arial"/>
        </w:rPr>
        <w:t>RES_INFOR (informatique)………………….......................................</w:t>
      </w:r>
    </w:p>
    <w:p w:rsidR="005941DD" w:rsidRDefault="005941DD" w:rsidP="00D015C7">
      <w:pPr>
        <w:spacing w:after="0"/>
        <w:rPr>
          <w:rFonts w:ascii="Arial" w:hAnsi="Arial" w:cs="Arial"/>
        </w:rPr>
      </w:pPr>
      <w:r>
        <w:rPr>
          <w:rFonts w:ascii="Arial" w:hAnsi="Arial" w:cs="Arial"/>
        </w:rPr>
        <w:t>RES_</w:t>
      </w:r>
      <w:r w:rsidR="008377B4">
        <w:rPr>
          <w:rFonts w:ascii="Arial" w:hAnsi="Arial" w:cs="Arial"/>
        </w:rPr>
        <w:t>PNEU (</w:t>
      </w:r>
      <w:r>
        <w:rPr>
          <w:rFonts w:ascii="Arial" w:hAnsi="Arial" w:cs="Arial"/>
        </w:rPr>
        <w:t>pneumatique</w:t>
      </w:r>
      <w:r w:rsidR="008377B4">
        <w:rPr>
          <w:rFonts w:ascii="Arial" w:hAnsi="Arial" w:cs="Arial"/>
        </w:rPr>
        <w:t>)  ………………………………………………</w:t>
      </w:r>
      <w:r>
        <w:rPr>
          <w:rFonts w:ascii="Arial" w:hAnsi="Arial" w:cs="Arial"/>
        </w:rPr>
        <w:tab/>
      </w:r>
      <w:r w:rsidR="008377B4">
        <w:rPr>
          <w:rFonts w:ascii="Arial" w:hAnsi="Arial" w:cs="Arial"/>
        </w:rPr>
        <w:t>magenta</w:t>
      </w:r>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proofErr w:type="spellStart"/>
      <w:r>
        <w:rPr>
          <w:rFonts w:ascii="Arial" w:hAnsi="Arial" w:cs="Arial"/>
        </w:rPr>
        <w:t>RES_primaire</w:t>
      </w:r>
      <w:proofErr w:type="spellEnd"/>
      <w:r>
        <w:rPr>
          <w:rFonts w:ascii="Arial" w:hAnsi="Arial" w:cs="Arial"/>
        </w:rPr>
        <w:t>………………………………………………………………</w:t>
      </w:r>
    </w:p>
    <w:p w:rsidR="005941DD" w:rsidRDefault="005941DD" w:rsidP="00D015C7">
      <w:pPr>
        <w:spacing w:after="0"/>
        <w:rPr>
          <w:rFonts w:ascii="Arial" w:hAnsi="Arial" w:cs="Arial"/>
        </w:rPr>
      </w:pPr>
      <w:r>
        <w:rPr>
          <w:rFonts w:ascii="Arial" w:hAnsi="Arial" w:cs="Arial"/>
        </w:rPr>
        <w:t>RES_PTT (téléphone télécom)………………………</w:t>
      </w:r>
      <w:r w:rsidR="00890419">
        <w:rPr>
          <w:rFonts w:ascii="Arial" w:hAnsi="Arial" w:cs="Arial"/>
        </w:rPr>
        <w:t>………………..…</w:t>
      </w:r>
      <w:r w:rsidR="00890419">
        <w:rPr>
          <w:rFonts w:ascii="Arial" w:hAnsi="Arial" w:cs="Arial"/>
        </w:rPr>
        <w:tab/>
        <w:t>vert 93</w:t>
      </w:r>
      <w:r>
        <w:rPr>
          <w:rFonts w:ascii="Arial" w:hAnsi="Arial" w:cs="Arial"/>
        </w:rPr>
        <w:t>…………………</w:t>
      </w:r>
      <w:r>
        <w:rPr>
          <w:rFonts w:ascii="Arial" w:hAnsi="Arial" w:cs="Arial"/>
        </w:rPr>
        <w:tab/>
        <w:t>trait PTT</w:t>
      </w:r>
    </w:p>
    <w:p w:rsidR="00890419" w:rsidRDefault="00890419" w:rsidP="008B0907">
      <w:pPr>
        <w:spacing w:after="0"/>
        <w:rPr>
          <w:rFonts w:ascii="Arial" w:hAnsi="Arial" w:cs="Arial"/>
        </w:rPr>
      </w:pPr>
      <w:r>
        <w:rPr>
          <w:rFonts w:ascii="Arial" w:hAnsi="Arial" w:cs="Arial"/>
        </w:rPr>
        <w:t>RES_PTT aérien…………………………………………………………..</w:t>
      </w:r>
      <w:r>
        <w:rPr>
          <w:rFonts w:ascii="Arial" w:hAnsi="Arial" w:cs="Arial"/>
        </w:rPr>
        <w:tab/>
      </w:r>
      <w:proofErr w:type="gramStart"/>
      <w:r>
        <w:rPr>
          <w:rFonts w:ascii="Arial" w:hAnsi="Arial" w:cs="Arial"/>
        </w:rPr>
        <w:t>vert</w:t>
      </w:r>
      <w:proofErr w:type="gramEnd"/>
      <w:r>
        <w:rPr>
          <w:rFonts w:ascii="Arial" w:hAnsi="Arial" w:cs="Arial"/>
        </w:rPr>
        <w:t xml:space="preserve"> 93</w:t>
      </w:r>
    </w:p>
    <w:p w:rsidR="008B0907" w:rsidRDefault="008B0907" w:rsidP="008B0907">
      <w:pPr>
        <w:spacing w:after="0"/>
        <w:rPr>
          <w:rFonts w:ascii="Arial" w:hAnsi="Arial" w:cs="Arial"/>
        </w:rPr>
      </w:pPr>
      <w:r>
        <w:rPr>
          <w:rFonts w:ascii="Arial" w:hAnsi="Arial" w:cs="Arial"/>
        </w:rPr>
        <w:t>RES_PTT EXT chu (téléphon</w:t>
      </w:r>
      <w:r w:rsidR="00890419">
        <w:rPr>
          <w:rFonts w:ascii="Arial" w:hAnsi="Arial" w:cs="Arial"/>
        </w:rPr>
        <w:t>e télécom)………………………………</w:t>
      </w:r>
      <w:r w:rsidR="00890419">
        <w:rPr>
          <w:rFonts w:ascii="Arial" w:hAnsi="Arial" w:cs="Arial"/>
        </w:rPr>
        <w:tab/>
        <w:t>vert 93</w:t>
      </w:r>
      <w:r>
        <w:rPr>
          <w:rFonts w:ascii="Arial" w:hAnsi="Arial" w:cs="Arial"/>
        </w:rPr>
        <w:t>…………………</w:t>
      </w:r>
      <w:r>
        <w:rPr>
          <w:rFonts w:ascii="Arial" w:hAnsi="Arial" w:cs="Arial"/>
        </w:rPr>
        <w:tab/>
        <w:t>trait PTT</w:t>
      </w:r>
    </w:p>
    <w:p w:rsidR="003B7F06" w:rsidRDefault="00A5125C" w:rsidP="00446DB3">
      <w:pPr>
        <w:spacing w:after="0"/>
        <w:rPr>
          <w:rFonts w:ascii="Arial" w:hAnsi="Arial" w:cs="Arial"/>
        </w:rPr>
      </w:pPr>
      <w:r>
        <w:rPr>
          <w:rFonts w:ascii="Arial" w:hAnsi="Arial" w:cs="Arial"/>
        </w:rPr>
        <w:t>RES_</w:t>
      </w:r>
      <w:r w:rsidR="003B7F06">
        <w:rPr>
          <w:rFonts w:ascii="Arial" w:hAnsi="Arial" w:cs="Arial"/>
        </w:rPr>
        <w:t>ELEC</w:t>
      </w:r>
      <w:r>
        <w:rPr>
          <w:rFonts w:ascii="Arial" w:hAnsi="Arial" w:cs="Arial"/>
        </w:rPr>
        <w:t xml:space="preserve"> regard</w:t>
      </w:r>
      <w:r w:rsidR="003B7F06">
        <w:rPr>
          <w:rFonts w:ascii="Arial" w:hAnsi="Arial" w:cs="Arial"/>
        </w:rPr>
        <w:t>………………………………………………………..</w:t>
      </w:r>
      <w:r w:rsidR="003B7F06">
        <w:rPr>
          <w:rFonts w:ascii="Arial" w:hAnsi="Arial" w:cs="Arial"/>
        </w:rPr>
        <w:tab/>
      </w:r>
      <w:proofErr w:type="gramStart"/>
      <w:r w:rsidR="003B7F06">
        <w:rPr>
          <w:rFonts w:ascii="Arial" w:hAnsi="Arial" w:cs="Arial"/>
        </w:rPr>
        <w:t>orange</w:t>
      </w:r>
      <w:proofErr w:type="gramEnd"/>
      <w:r w:rsidR="003B7F06">
        <w:rPr>
          <w:rFonts w:ascii="Arial" w:hAnsi="Arial" w:cs="Arial"/>
        </w:rPr>
        <w:t xml:space="preserve"> 30</w:t>
      </w:r>
    </w:p>
    <w:p w:rsidR="005941DD" w:rsidRDefault="005941DD" w:rsidP="00D015C7">
      <w:pPr>
        <w:spacing w:after="0"/>
        <w:rPr>
          <w:rFonts w:ascii="Arial" w:hAnsi="Arial" w:cs="Arial"/>
        </w:rPr>
      </w:pPr>
      <w:r>
        <w:rPr>
          <w:rFonts w:ascii="Arial" w:hAnsi="Arial" w:cs="Arial"/>
        </w:rPr>
        <w:t>RES_</w:t>
      </w:r>
      <w:r w:rsidR="00A5125C">
        <w:rPr>
          <w:rFonts w:ascii="Arial" w:hAnsi="Arial" w:cs="Arial"/>
        </w:rPr>
        <w:t xml:space="preserve"> PT T regard </w:t>
      </w:r>
      <w:r w:rsidR="00A53387">
        <w:rPr>
          <w:rFonts w:ascii="Arial" w:hAnsi="Arial" w:cs="Arial"/>
        </w:rPr>
        <w:t>……………………………………………………</w:t>
      </w:r>
      <w:r w:rsidR="004904BF">
        <w:rPr>
          <w:rFonts w:ascii="Arial" w:hAnsi="Arial" w:cs="Arial"/>
        </w:rPr>
        <w:t>….</w:t>
      </w:r>
      <w:r w:rsidR="00890419">
        <w:rPr>
          <w:rFonts w:ascii="Arial" w:hAnsi="Arial" w:cs="Arial"/>
        </w:rPr>
        <w:tab/>
        <w:t>vert 93</w:t>
      </w:r>
      <w:r>
        <w:rPr>
          <w:rFonts w:ascii="Arial" w:hAnsi="Arial" w:cs="Arial"/>
        </w:rPr>
        <w:t>…………………</w:t>
      </w:r>
      <w:r>
        <w:rPr>
          <w:rFonts w:ascii="Arial" w:hAnsi="Arial" w:cs="Arial"/>
        </w:rPr>
        <w:tab/>
        <w:t xml:space="preserve">trait </w:t>
      </w:r>
      <w:proofErr w:type="spellStart"/>
      <w:r>
        <w:rPr>
          <w:rFonts w:ascii="Arial" w:hAnsi="Arial" w:cs="Arial"/>
        </w:rPr>
        <w:t>continuous</w:t>
      </w:r>
      <w:proofErr w:type="spellEnd"/>
      <w:r>
        <w:rPr>
          <w:rFonts w:ascii="Arial" w:hAnsi="Arial" w:cs="Arial"/>
        </w:rPr>
        <w:tab/>
      </w:r>
    </w:p>
    <w:p w:rsidR="005941DD" w:rsidRDefault="005941DD" w:rsidP="00D015C7">
      <w:pPr>
        <w:spacing w:after="0"/>
        <w:rPr>
          <w:rFonts w:ascii="Arial" w:hAnsi="Arial" w:cs="Arial"/>
        </w:rPr>
      </w:pPr>
      <w:proofErr w:type="spellStart"/>
      <w:r>
        <w:rPr>
          <w:rFonts w:ascii="Arial" w:hAnsi="Arial" w:cs="Arial"/>
        </w:rPr>
        <w:t>RES_secondaire</w:t>
      </w:r>
      <w:proofErr w:type="spellEnd"/>
    </w:p>
    <w:p w:rsidR="00773A00" w:rsidRDefault="00773A00" w:rsidP="00D015C7">
      <w:pPr>
        <w:spacing w:after="0"/>
        <w:rPr>
          <w:rFonts w:ascii="Arial" w:hAnsi="Arial" w:cs="Arial"/>
        </w:rPr>
      </w:pPr>
      <w:r>
        <w:rPr>
          <w:rFonts w:ascii="Arial" w:hAnsi="Arial" w:cs="Arial"/>
        </w:rPr>
        <w:t>RES_SIGN FEUX………………………………………………………….</w:t>
      </w:r>
      <w:r>
        <w:rPr>
          <w:rFonts w:ascii="Arial" w:hAnsi="Arial" w:cs="Arial"/>
        </w:rPr>
        <w:tab/>
        <w:t>cyan</w:t>
      </w:r>
    </w:p>
    <w:p w:rsidR="005941DD" w:rsidRDefault="005941DD" w:rsidP="00D015C7">
      <w:pPr>
        <w:spacing w:after="0"/>
        <w:rPr>
          <w:rFonts w:ascii="Arial" w:hAnsi="Arial" w:cs="Arial"/>
        </w:rPr>
      </w:pPr>
      <w:r>
        <w:rPr>
          <w:rFonts w:ascii="Arial" w:hAnsi="Arial" w:cs="Arial"/>
        </w:rPr>
        <w:t>RES_TOPOALT</w:t>
      </w:r>
    </w:p>
    <w:p w:rsidR="005941DD" w:rsidRPr="00D015C7" w:rsidRDefault="00F23656" w:rsidP="00F23656">
      <w:pPr>
        <w:spacing w:after="0"/>
        <w:rPr>
          <w:rFonts w:ascii="Arial" w:hAnsi="Arial" w:cs="Arial"/>
        </w:rPr>
      </w:pPr>
      <w:r>
        <w:rPr>
          <w:rFonts w:ascii="Arial" w:hAnsi="Arial" w:cs="Arial"/>
        </w:rPr>
        <w:t>RES_VALISE……………………………………………………………….</w:t>
      </w:r>
      <w:r>
        <w:rPr>
          <w:rFonts w:ascii="Arial" w:hAnsi="Arial" w:cs="Arial"/>
        </w:rPr>
        <w:tab/>
        <w:t>Magenta…………………..</w:t>
      </w:r>
      <w:r>
        <w:rPr>
          <w:rFonts w:ascii="Arial" w:hAnsi="Arial" w:cs="Arial"/>
        </w:rPr>
        <w:tab/>
      </w:r>
      <w:proofErr w:type="gramStart"/>
      <w:r>
        <w:rPr>
          <w:rFonts w:ascii="Arial" w:hAnsi="Arial" w:cs="Arial"/>
        </w:rPr>
        <w:t>hachure</w:t>
      </w:r>
      <w:proofErr w:type="gramEnd"/>
      <w:r>
        <w:rPr>
          <w:rFonts w:ascii="Arial" w:hAnsi="Arial" w:cs="Arial"/>
        </w:rPr>
        <w:t xml:space="preserve"> GOST_GLASS</w:t>
      </w:r>
    </w:p>
    <w:p w:rsidR="00773A00" w:rsidRDefault="00773A00" w:rsidP="00D015C7">
      <w:pPr>
        <w:spacing w:after="0"/>
        <w:rPr>
          <w:rFonts w:ascii="Arial" w:hAnsi="Arial" w:cs="Arial"/>
          <w:b/>
          <w:color w:val="FF0000"/>
        </w:rPr>
      </w:pPr>
    </w:p>
    <w:p w:rsidR="005941DD" w:rsidRDefault="005941DD" w:rsidP="00D015C7">
      <w:pPr>
        <w:spacing w:after="0"/>
        <w:rPr>
          <w:rFonts w:ascii="Arial" w:hAnsi="Arial" w:cs="Arial"/>
        </w:rPr>
      </w:pPr>
      <w:r w:rsidRPr="00D2055C">
        <w:rPr>
          <w:rFonts w:ascii="Arial" w:hAnsi="Arial" w:cs="Arial"/>
          <w:b/>
          <w:color w:val="FF0000"/>
        </w:rPr>
        <w:t>REV_</w:t>
      </w:r>
      <w:r>
        <w:rPr>
          <w:rFonts w:ascii="Arial" w:hAnsi="Arial" w:cs="Arial"/>
        </w:rPr>
        <w:t xml:space="preserve"> (Tous les calques concernant les revêtements)</w:t>
      </w:r>
    </w:p>
    <w:p w:rsidR="005941DD" w:rsidRDefault="005941DD" w:rsidP="00D015C7">
      <w:pPr>
        <w:spacing w:after="0"/>
        <w:rPr>
          <w:rFonts w:ascii="Arial" w:hAnsi="Arial" w:cs="Arial"/>
        </w:rPr>
      </w:pPr>
      <w:proofErr w:type="spellStart"/>
      <w:r>
        <w:rPr>
          <w:rFonts w:ascii="Arial" w:hAnsi="Arial" w:cs="Arial"/>
        </w:rPr>
        <w:t>REV_flocage</w:t>
      </w:r>
      <w:proofErr w:type="spellEnd"/>
      <w:r w:rsidR="00E5248D">
        <w:rPr>
          <w:rFonts w:ascii="Arial" w:hAnsi="Arial" w:cs="Arial"/>
        </w:rPr>
        <w:t>………………………………………………………………..</w:t>
      </w:r>
      <w:r w:rsidR="00E5248D">
        <w:rPr>
          <w:rFonts w:ascii="Arial" w:hAnsi="Arial" w:cs="Arial"/>
        </w:rPr>
        <w:tab/>
      </w:r>
      <w:proofErr w:type="gramStart"/>
      <w:r w:rsidR="00E5248D">
        <w:rPr>
          <w:rFonts w:ascii="Arial" w:hAnsi="Arial" w:cs="Arial"/>
        </w:rPr>
        <w:t>mauve</w:t>
      </w:r>
      <w:proofErr w:type="gramEnd"/>
      <w:r w:rsidR="00E5248D">
        <w:rPr>
          <w:rFonts w:ascii="Arial" w:hAnsi="Arial" w:cs="Arial"/>
        </w:rPr>
        <w:t xml:space="preserve"> 190</w:t>
      </w:r>
    </w:p>
    <w:p w:rsidR="005941DD" w:rsidRDefault="005941DD" w:rsidP="00D015C7">
      <w:pPr>
        <w:spacing w:after="0"/>
        <w:rPr>
          <w:rFonts w:ascii="Arial" w:hAnsi="Arial" w:cs="Arial"/>
        </w:rPr>
      </w:pPr>
      <w:proofErr w:type="spellStart"/>
      <w:r>
        <w:rPr>
          <w:rFonts w:ascii="Arial" w:hAnsi="Arial" w:cs="Arial"/>
        </w:rPr>
        <w:t>REV_mur</w:t>
      </w:r>
      <w:proofErr w:type="spellEnd"/>
      <w:r w:rsidR="00E5248D">
        <w:rPr>
          <w:rFonts w:ascii="Arial" w:hAnsi="Arial" w:cs="Arial"/>
        </w:rPr>
        <w:t xml:space="preserve"> ………………………………………………………………….</w:t>
      </w:r>
      <w:r w:rsidR="00E5248D">
        <w:rPr>
          <w:rFonts w:ascii="Arial" w:hAnsi="Arial" w:cs="Arial"/>
        </w:rPr>
        <w:tab/>
        <w:t>v</w:t>
      </w:r>
      <w:r>
        <w:rPr>
          <w:rFonts w:ascii="Arial" w:hAnsi="Arial" w:cs="Arial"/>
        </w:rPr>
        <w:t>ert……………………</w:t>
      </w:r>
      <w:r>
        <w:rPr>
          <w:rFonts w:ascii="Arial" w:hAnsi="Arial" w:cs="Arial"/>
        </w:rPr>
        <w:tab/>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proofErr w:type="spellStart"/>
      <w:r>
        <w:rPr>
          <w:rFonts w:ascii="Arial" w:hAnsi="Arial" w:cs="Arial"/>
        </w:rPr>
        <w:t>REV_mur</w:t>
      </w:r>
      <w:proofErr w:type="spellEnd"/>
      <w:r>
        <w:rPr>
          <w:rFonts w:ascii="Arial" w:hAnsi="Arial" w:cs="Arial"/>
        </w:rPr>
        <w:t xml:space="preserve"> bardage</w:t>
      </w:r>
    </w:p>
    <w:p w:rsidR="00E5248D" w:rsidRDefault="00E5248D" w:rsidP="00E5248D">
      <w:pPr>
        <w:spacing w:after="0"/>
        <w:rPr>
          <w:rFonts w:ascii="Arial" w:hAnsi="Arial" w:cs="Arial"/>
        </w:rPr>
      </w:pPr>
      <w:proofErr w:type="spellStart"/>
      <w:r>
        <w:rPr>
          <w:rFonts w:ascii="Arial" w:hAnsi="Arial" w:cs="Arial"/>
        </w:rPr>
        <w:t>REV_mur</w:t>
      </w:r>
      <w:proofErr w:type="spellEnd"/>
      <w:r>
        <w:rPr>
          <w:rFonts w:ascii="Arial" w:hAnsi="Arial" w:cs="Arial"/>
        </w:rPr>
        <w:t xml:space="preserve"> DECO (couleur, </w:t>
      </w:r>
      <w:proofErr w:type="gramStart"/>
      <w:r>
        <w:rPr>
          <w:rFonts w:ascii="Arial" w:hAnsi="Arial" w:cs="Arial"/>
        </w:rPr>
        <w:t>matériaux )</w:t>
      </w:r>
      <w:proofErr w:type="gramEnd"/>
      <w:r>
        <w:rPr>
          <w:rFonts w:ascii="Arial" w:hAnsi="Arial" w:cs="Arial"/>
        </w:rPr>
        <w:t>…………………………………..</w:t>
      </w:r>
      <w:r>
        <w:rPr>
          <w:rFonts w:ascii="Arial" w:hAnsi="Arial" w:cs="Arial"/>
        </w:rPr>
        <w:tab/>
      </w:r>
      <w:proofErr w:type="gramStart"/>
      <w:r>
        <w:rPr>
          <w:rFonts w:ascii="Arial" w:hAnsi="Arial" w:cs="Arial"/>
        </w:rPr>
        <w:t>vert</w:t>
      </w:r>
      <w:proofErr w:type="gramEnd"/>
      <w:r>
        <w:rPr>
          <w:rFonts w:ascii="Arial" w:hAnsi="Arial" w:cs="Arial"/>
        </w:rPr>
        <w:t>……………………</w:t>
      </w:r>
      <w:r>
        <w:rPr>
          <w:rFonts w:ascii="Arial" w:hAnsi="Arial" w:cs="Arial"/>
        </w:rPr>
        <w:tab/>
        <w:t xml:space="preserve">trait </w:t>
      </w:r>
      <w:proofErr w:type="spellStart"/>
      <w:r>
        <w:rPr>
          <w:rFonts w:ascii="Arial" w:hAnsi="Arial" w:cs="Arial"/>
        </w:rPr>
        <w:t>continuous</w:t>
      </w:r>
      <w:proofErr w:type="spellEnd"/>
    </w:p>
    <w:p w:rsidR="005941DD" w:rsidRDefault="00E510A7" w:rsidP="00D015C7">
      <w:pPr>
        <w:spacing w:after="0"/>
        <w:rPr>
          <w:rFonts w:ascii="Arial" w:hAnsi="Arial" w:cs="Arial"/>
        </w:rPr>
      </w:pPr>
      <w:r>
        <w:rPr>
          <w:rFonts w:ascii="Arial" w:hAnsi="Arial" w:cs="Arial"/>
          <w:noProof/>
          <w:lang w:eastAsia="fr-FR"/>
        </w:rPr>
        <w:pict>
          <v:shape id="_x0000_s1069" type="#_x0000_t32" style="position:absolute;margin-left:484.5pt;margin-top:-22pt;width:0;height:536.1pt;z-index:251704320" o:connectortype="straight" strokecolor="#548dd4" strokeweight="3pt">
            <v:shadow type="perspective" color="#243f60" opacity=".5" offset="1pt" offset2="-1pt"/>
          </v:shape>
        </w:pict>
      </w:r>
      <w:r>
        <w:rPr>
          <w:rFonts w:ascii="Arial" w:hAnsi="Arial" w:cs="Arial"/>
          <w:noProof/>
          <w:lang w:eastAsia="fr-FR"/>
        </w:rPr>
        <w:pict>
          <v:shape id="_x0000_s1068" type="#_x0000_t32" style="position:absolute;margin-left:342pt;margin-top:-17.5pt;width:0;height:531.6pt;z-index:251703296" o:connectortype="straight" strokecolor="#548dd4" strokeweight="3pt">
            <v:shadow type="perspective" color="#243f60" opacity=".5" offset="1pt" offset2="-1pt"/>
          </v:shape>
        </w:pict>
      </w:r>
      <w:proofErr w:type="spellStart"/>
      <w:r w:rsidR="005941DD">
        <w:rPr>
          <w:rFonts w:ascii="Arial" w:hAnsi="Arial" w:cs="Arial"/>
        </w:rPr>
        <w:t>REV_mur</w:t>
      </w:r>
      <w:proofErr w:type="spellEnd"/>
      <w:r w:rsidR="005941DD">
        <w:rPr>
          <w:rFonts w:ascii="Arial" w:hAnsi="Arial" w:cs="Arial"/>
        </w:rPr>
        <w:t xml:space="preserve"> </w:t>
      </w:r>
      <w:proofErr w:type="spellStart"/>
      <w:r w:rsidR="005941DD">
        <w:rPr>
          <w:rFonts w:ascii="Arial" w:hAnsi="Arial" w:cs="Arial"/>
        </w:rPr>
        <w:t>faience</w:t>
      </w:r>
      <w:proofErr w:type="spellEnd"/>
      <w:r w:rsidR="005941DD">
        <w:rPr>
          <w:rFonts w:ascii="Arial" w:hAnsi="Arial" w:cs="Arial"/>
        </w:rPr>
        <w:t>………………………………………………………...</w:t>
      </w:r>
      <w:r w:rsidR="005941DD">
        <w:rPr>
          <w:rFonts w:ascii="Arial" w:hAnsi="Arial" w:cs="Arial"/>
        </w:rPr>
        <w:tab/>
        <w:t>Vert 62…………………</w:t>
      </w:r>
      <w:r w:rsidR="005941DD">
        <w:rPr>
          <w:rFonts w:ascii="Arial" w:hAnsi="Arial" w:cs="Arial"/>
        </w:rPr>
        <w:tab/>
        <w:t xml:space="preserve">trait </w:t>
      </w:r>
      <w:proofErr w:type="spellStart"/>
      <w:r w:rsidR="005941DD">
        <w:rPr>
          <w:rFonts w:ascii="Arial" w:hAnsi="Arial" w:cs="Arial"/>
        </w:rPr>
        <w:t>continuous</w:t>
      </w:r>
      <w:proofErr w:type="spellEnd"/>
    </w:p>
    <w:p w:rsidR="005941DD" w:rsidRDefault="008377B4" w:rsidP="00D015C7">
      <w:pPr>
        <w:spacing w:after="0"/>
        <w:rPr>
          <w:rFonts w:ascii="Arial" w:hAnsi="Arial" w:cs="Arial"/>
        </w:rPr>
      </w:pPr>
      <w:proofErr w:type="spellStart"/>
      <w:r>
        <w:rPr>
          <w:rFonts w:ascii="Arial" w:hAnsi="Arial" w:cs="Arial"/>
        </w:rPr>
        <w:t>REV_plafond</w:t>
      </w:r>
      <w:proofErr w:type="spellEnd"/>
      <w:proofErr w:type="gramStart"/>
      <w:r>
        <w:rPr>
          <w:rFonts w:ascii="Arial" w:hAnsi="Arial" w:cs="Arial"/>
        </w:rPr>
        <w:t>……………………………………..</w:t>
      </w:r>
      <w:r w:rsidR="005941DD">
        <w:rPr>
          <w:rFonts w:ascii="Arial" w:hAnsi="Arial" w:cs="Arial"/>
        </w:rPr>
        <w:t>……………………….</w:t>
      </w:r>
      <w:proofErr w:type="gramEnd"/>
      <w:r w:rsidR="005941DD">
        <w:rPr>
          <w:rFonts w:ascii="Arial" w:hAnsi="Arial" w:cs="Arial"/>
        </w:rPr>
        <w:tab/>
        <w:t>vert 53</w:t>
      </w:r>
      <w:r w:rsidR="005941DD" w:rsidRPr="00365ABF">
        <w:rPr>
          <w:rFonts w:ascii="Arial" w:hAnsi="Arial" w:cs="Arial"/>
        </w:rPr>
        <w:t xml:space="preserve"> </w:t>
      </w:r>
      <w:r w:rsidR="005941DD">
        <w:rPr>
          <w:rFonts w:ascii="Arial" w:hAnsi="Arial" w:cs="Arial"/>
        </w:rPr>
        <w:t>………………</w:t>
      </w:r>
      <w:r w:rsidR="005941DD">
        <w:rPr>
          <w:rFonts w:ascii="Arial" w:hAnsi="Arial" w:cs="Arial"/>
        </w:rPr>
        <w:tab/>
      </w:r>
      <w:r w:rsidR="00D015C7">
        <w:rPr>
          <w:rFonts w:ascii="Arial" w:hAnsi="Arial" w:cs="Arial"/>
        </w:rPr>
        <w:tab/>
      </w:r>
      <w:r w:rsidR="005941DD">
        <w:rPr>
          <w:rFonts w:ascii="Arial" w:hAnsi="Arial" w:cs="Arial"/>
        </w:rPr>
        <w:t xml:space="preserve">trait </w:t>
      </w:r>
      <w:proofErr w:type="spellStart"/>
      <w:r w:rsidR="005941DD">
        <w:rPr>
          <w:rFonts w:ascii="Arial" w:hAnsi="Arial" w:cs="Arial"/>
        </w:rPr>
        <w:t>continuous</w:t>
      </w:r>
      <w:proofErr w:type="spellEnd"/>
    </w:p>
    <w:p w:rsidR="005941DD" w:rsidRDefault="005941DD" w:rsidP="00D015C7">
      <w:pPr>
        <w:spacing w:after="0"/>
        <w:rPr>
          <w:rFonts w:ascii="Arial" w:hAnsi="Arial" w:cs="Arial"/>
        </w:rPr>
      </w:pPr>
      <w:proofErr w:type="spellStart"/>
      <w:r>
        <w:rPr>
          <w:rFonts w:ascii="Arial" w:hAnsi="Arial" w:cs="Arial"/>
        </w:rPr>
        <w:t>REV_plomb</w:t>
      </w:r>
      <w:proofErr w:type="spellEnd"/>
      <w:r>
        <w:rPr>
          <w:rFonts w:ascii="Arial" w:hAnsi="Arial" w:cs="Arial"/>
        </w:rPr>
        <w:t xml:space="preserve"> </w:t>
      </w:r>
    </w:p>
    <w:p w:rsidR="005941DD" w:rsidRDefault="005941DD" w:rsidP="00D015C7">
      <w:pPr>
        <w:spacing w:after="0"/>
        <w:rPr>
          <w:rFonts w:ascii="Arial" w:hAnsi="Arial" w:cs="Arial"/>
        </w:rPr>
      </w:pPr>
      <w:proofErr w:type="spellStart"/>
      <w:r>
        <w:rPr>
          <w:rFonts w:ascii="Arial" w:hAnsi="Arial" w:cs="Arial"/>
        </w:rPr>
        <w:t>REV_protection</w:t>
      </w:r>
      <w:proofErr w:type="spellEnd"/>
      <w:r>
        <w:rPr>
          <w:rFonts w:ascii="Arial" w:hAnsi="Arial" w:cs="Arial"/>
        </w:rPr>
        <w:t xml:space="preserve"> mur (y compris protection angle)</w:t>
      </w:r>
      <w:r w:rsidR="008377B4">
        <w:rPr>
          <w:rFonts w:ascii="Arial" w:hAnsi="Arial" w:cs="Arial"/>
        </w:rPr>
        <w:t>………………………</w:t>
      </w:r>
      <w:r w:rsidR="008377B4">
        <w:rPr>
          <w:rFonts w:ascii="Arial" w:hAnsi="Arial" w:cs="Arial"/>
        </w:rPr>
        <w:tab/>
        <w:t>vert</w:t>
      </w:r>
    </w:p>
    <w:p w:rsidR="005941DD" w:rsidRDefault="005941DD" w:rsidP="00D015C7">
      <w:pPr>
        <w:spacing w:after="0"/>
        <w:rPr>
          <w:rFonts w:ascii="Arial" w:hAnsi="Arial" w:cs="Arial"/>
        </w:rPr>
      </w:pPr>
      <w:proofErr w:type="spellStart"/>
      <w:r>
        <w:rPr>
          <w:rFonts w:ascii="Arial" w:hAnsi="Arial" w:cs="Arial"/>
        </w:rPr>
        <w:t>REV_sol</w:t>
      </w:r>
      <w:proofErr w:type="spellEnd"/>
      <w:r>
        <w:rPr>
          <w:rFonts w:ascii="Arial" w:hAnsi="Arial" w:cs="Arial"/>
        </w:rPr>
        <w:t>…………………………………………………………………...</w:t>
      </w:r>
      <w:r w:rsidR="00E5248D">
        <w:rPr>
          <w:rFonts w:ascii="Arial" w:hAnsi="Arial" w:cs="Arial"/>
        </w:rPr>
        <w:t>..</w:t>
      </w:r>
      <w:r>
        <w:rPr>
          <w:rFonts w:ascii="Arial" w:hAnsi="Arial" w:cs="Arial"/>
        </w:rPr>
        <w:tab/>
      </w:r>
      <w:proofErr w:type="gramStart"/>
      <w:r>
        <w:rPr>
          <w:rFonts w:ascii="Arial" w:hAnsi="Arial" w:cs="Arial"/>
        </w:rPr>
        <w:t>vert</w:t>
      </w:r>
      <w:proofErr w:type="gramEnd"/>
      <w:r>
        <w:rPr>
          <w:rFonts w:ascii="Arial" w:hAnsi="Arial" w:cs="Arial"/>
        </w:rPr>
        <w:t xml:space="preserve"> 61………………</w:t>
      </w:r>
      <w:r>
        <w:rPr>
          <w:rFonts w:ascii="Arial" w:hAnsi="Arial" w:cs="Arial"/>
        </w:rPr>
        <w:tab/>
      </w:r>
      <w:r w:rsidR="00D015C7">
        <w:rPr>
          <w:rFonts w:ascii="Arial" w:hAnsi="Arial" w:cs="Arial"/>
        </w:rPr>
        <w:tab/>
      </w:r>
      <w:r>
        <w:rPr>
          <w:rFonts w:ascii="Arial" w:hAnsi="Arial" w:cs="Arial"/>
        </w:rPr>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proofErr w:type="spellStart"/>
      <w:r>
        <w:rPr>
          <w:rFonts w:ascii="Arial" w:hAnsi="Arial" w:cs="Arial"/>
        </w:rPr>
        <w:t>REV_sol</w:t>
      </w:r>
      <w:proofErr w:type="spellEnd"/>
      <w:r>
        <w:rPr>
          <w:rFonts w:ascii="Arial" w:hAnsi="Arial" w:cs="Arial"/>
        </w:rPr>
        <w:t xml:space="preserve"> </w:t>
      </w:r>
      <w:r w:rsidR="00E5248D">
        <w:rPr>
          <w:rFonts w:ascii="Arial" w:hAnsi="Arial" w:cs="Arial"/>
        </w:rPr>
        <w:t>béton lavé………………………………………………………..</w:t>
      </w:r>
      <w:r>
        <w:rPr>
          <w:rFonts w:ascii="Arial" w:hAnsi="Arial" w:cs="Arial"/>
        </w:rPr>
        <w:tab/>
      </w:r>
      <w:proofErr w:type="gramStart"/>
      <w:r>
        <w:rPr>
          <w:rFonts w:ascii="Arial" w:hAnsi="Arial" w:cs="Arial"/>
        </w:rPr>
        <w:t>gris</w:t>
      </w:r>
      <w:proofErr w:type="gramEnd"/>
    </w:p>
    <w:p w:rsidR="00E5248D" w:rsidRDefault="00E5248D" w:rsidP="00D015C7">
      <w:pPr>
        <w:spacing w:after="0"/>
        <w:rPr>
          <w:rFonts w:ascii="Arial" w:hAnsi="Arial" w:cs="Arial"/>
        </w:rPr>
      </w:pPr>
      <w:proofErr w:type="spellStart"/>
      <w:r>
        <w:rPr>
          <w:rFonts w:ascii="Arial" w:hAnsi="Arial" w:cs="Arial"/>
        </w:rPr>
        <w:t>REV_sol</w:t>
      </w:r>
      <w:proofErr w:type="spellEnd"/>
      <w:r>
        <w:rPr>
          <w:rFonts w:ascii="Arial" w:hAnsi="Arial" w:cs="Arial"/>
        </w:rPr>
        <w:t xml:space="preserve"> bitume……………………………………………………………</w:t>
      </w:r>
      <w:r>
        <w:rPr>
          <w:rFonts w:ascii="Arial" w:hAnsi="Arial" w:cs="Arial"/>
        </w:rPr>
        <w:tab/>
      </w:r>
      <w:r w:rsidR="00836CDC">
        <w:rPr>
          <w:rFonts w:ascii="Arial" w:hAnsi="Arial" w:cs="Arial"/>
        </w:rPr>
        <w:t>gris 253</w:t>
      </w:r>
    </w:p>
    <w:p w:rsidR="005941DD" w:rsidRDefault="00E5248D" w:rsidP="00D015C7">
      <w:pPr>
        <w:spacing w:after="0"/>
        <w:rPr>
          <w:rFonts w:ascii="Arial" w:hAnsi="Arial" w:cs="Arial"/>
        </w:rPr>
      </w:pPr>
      <w:proofErr w:type="spellStart"/>
      <w:r>
        <w:rPr>
          <w:rFonts w:ascii="Arial" w:hAnsi="Arial" w:cs="Arial"/>
        </w:rPr>
        <w:t>REV_sol</w:t>
      </w:r>
      <w:proofErr w:type="spellEnd"/>
      <w:r>
        <w:rPr>
          <w:rFonts w:ascii="Arial" w:hAnsi="Arial" w:cs="Arial"/>
        </w:rPr>
        <w:t xml:space="preserve"> dallage……………………………………………………………</w:t>
      </w:r>
      <w:r w:rsidR="00836CDC">
        <w:rPr>
          <w:rFonts w:ascii="Arial" w:hAnsi="Arial" w:cs="Arial"/>
        </w:rPr>
        <w:tab/>
        <w:t>marron 42</w:t>
      </w:r>
    </w:p>
    <w:p w:rsidR="005941DD" w:rsidRDefault="005941DD" w:rsidP="00D015C7">
      <w:pPr>
        <w:spacing w:after="0"/>
        <w:rPr>
          <w:rFonts w:ascii="Arial" w:hAnsi="Arial" w:cs="Arial"/>
        </w:rPr>
      </w:pPr>
      <w:proofErr w:type="spellStart"/>
      <w:r>
        <w:rPr>
          <w:rFonts w:ascii="Arial" w:hAnsi="Arial" w:cs="Arial"/>
        </w:rPr>
        <w:t>REV_sol</w:t>
      </w:r>
      <w:proofErr w:type="spellEnd"/>
      <w:r>
        <w:rPr>
          <w:rFonts w:ascii="Arial" w:hAnsi="Arial" w:cs="Arial"/>
        </w:rPr>
        <w:t xml:space="preserve"> enrobé…………………………………………………………….</w:t>
      </w:r>
      <w:r>
        <w:rPr>
          <w:rFonts w:ascii="Arial" w:hAnsi="Arial" w:cs="Arial"/>
        </w:rPr>
        <w:tab/>
      </w:r>
      <w:r w:rsidR="00773A00">
        <w:rPr>
          <w:rFonts w:ascii="Arial" w:hAnsi="Arial" w:cs="Arial"/>
        </w:rPr>
        <w:t>jaune 41</w:t>
      </w:r>
    </w:p>
    <w:p w:rsidR="005941DD" w:rsidRDefault="005941DD" w:rsidP="00D015C7">
      <w:pPr>
        <w:spacing w:after="0"/>
        <w:rPr>
          <w:rFonts w:ascii="Arial" w:hAnsi="Arial" w:cs="Arial"/>
        </w:rPr>
      </w:pPr>
      <w:proofErr w:type="spellStart"/>
      <w:r>
        <w:rPr>
          <w:rFonts w:ascii="Arial" w:hAnsi="Arial" w:cs="Arial"/>
        </w:rPr>
        <w:t>REV_sol</w:t>
      </w:r>
      <w:proofErr w:type="spellEnd"/>
      <w:r>
        <w:rPr>
          <w:rFonts w:ascii="Arial" w:hAnsi="Arial" w:cs="Arial"/>
        </w:rPr>
        <w:t xml:space="preserve"> gravillon…………………………………………………………..</w:t>
      </w:r>
      <w:r>
        <w:rPr>
          <w:rFonts w:ascii="Arial" w:hAnsi="Arial" w:cs="Arial"/>
        </w:rPr>
        <w:tab/>
      </w:r>
      <w:proofErr w:type="gramStart"/>
      <w:r w:rsidR="00E5248D">
        <w:rPr>
          <w:rFonts w:ascii="Arial" w:hAnsi="Arial" w:cs="Arial"/>
        </w:rPr>
        <w:t>jaune</w:t>
      </w:r>
      <w:proofErr w:type="gramEnd"/>
      <w:r w:rsidR="00E5248D">
        <w:rPr>
          <w:rFonts w:ascii="Arial" w:hAnsi="Arial" w:cs="Arial"/>
        </w:rPr>
        <w:t xml:space="preserve"> 40</w:t>
      </w:r>
    </w:p>
    <w:p w:rsidR="005941DD" w:rsidRPr="00D015C7" w:rsidRDefault="005941DD" w:rsidP="00D015C7">
      <w:pPr>
        <w:spacing w:after="0"/>
        <w:ind w:left="768"/>
        <w:rPr>
          <w:rFonts w:ascii="Arial" w:hAnsi="Arial" w:cs="Arial"/>
        </w:rPr>
      </w:pPr>
    </w:p>
    <w:p w:rsidR="005941DD" w:rsidRDefault="005941DD" w:rsidP="00D015C7">
      <w:pPr>
        <w:spacing w:after="0"/>
        <w:rPr>
          <w:rFonts w:ascii="Arial" w:hAnsi="Arial" w:cs="Arial"/>
        </w:rPr>
      </w:pPr>
      <w:r w:rsidRPr="00DB0FC6">
        <w:rPr>
          <w:rFonts w:ascii="Arial" w:hAnsi="Arial" w:cs="Arial"/>
          <w:b/>
          <w:color w:val="FF0000"/>
        </w:rPr>
        <w:t>SANIT_</w:t>
      </w:r>
      <w:r>
        <w:rPr>
          <w:rFonts w:ascii="Arial" w:hAnsi="Arial" w:cs="Arial"/>
        </w:rPr>
        <w:t xml:space="preserve"> (Tous les calques concernant les sanitaires)</w:t>
      </w:r>
      <w:r>
        <w:rPr>
          <w:rFonts w:ascii="Arial" w:hAnsi="Arial" w:cs="Arial"/>
        </w:rPr>
        <w:tab/>
      </w:r>
    </w:p>
    <w:p w:rsidR="005941DD" w:rsidRDefault="005941DD" w:rsidP="00D015C7">
      <w:pPr>
        <w:spacing w:after="0"/>
        <w:rPr>
          <w:rFonts w:ascii="Arial" w:hAnsi="Arial" w:cs="Arial"/>
        </w:rPr>
      </w:pPr>
      <w:r>
        <w:rPr>
          <w:rFonts w:ascii="Arial" w:hAnsi="Arial" w:cs="Arial"/>
        </w:rPr>
        <w:t xml:space="preserve">SANIT_  (évier </w:t>
      </w:r>
      <w:proofErr w:type="spellStart"/>
      <w:r>
        <w:rPr>
          <w:rFonts w:ascii="Arial" w:hAnsi="Arial" w:cs="Arial"/>
        </w:rPr>
        <w:t>wc</w:t>
      </w:r>
      <w:proofErr w:type="spellEnd"/>
      <w:r>
        <w:rPr>
          <w:rFonts w:ascii="Arial" w:hAnsi="Arial" w:cs="Arial"/>
        </w:rPr>
        <w:t>, cabin</w:t>
      </w:r>
      <w:r w:rsidR="0095222C">
        <w:rPr>
          <w:rFonts w:ascii="Arial" w:hAnsi="Arial" w:cs="Arial"/>
        </w:rPr>
        <w:t>e douche…)………………………………….</w:t>
      </w:r>
      <w:r w:rsidR="0095222C">
        <w:rPr>
          <w:rFonts w:ascii="Arial" w:hAnsi="Arial" w:cs="Arial"/>
        </w:rPr>
        <w:tab/>
        <w:t>gris 252</w:t>
      </w:r>
    </w:p>
    <w:p w:rsidR="005941DD" w:rsidRDefault="005941DD" w:rsidP="00D015C7">
      <w:pPr>
        <w:spacing w:after="0"/>
        <w:rPr>
          <w:rFonts w:ascii="Arial" w:hAnsi="Arial" w:cs="Arial"/>
        </w:rPr>
      </w:pPr>
      <w:proofErr w:type="spellStart"/>
      <w:r>
        <w:rPr>
          <w:rFonts w:ascii="Arial" w:hAnsi="Arial" w:cs="Arial"/>
        </w:rPr>
        <w:t>SANIT_cabine</w:t>
      </w:r>
      <w:proofErr w:type="spellEnd"/>
      <w:r>
        <w:rPr>
          <w:rFonts w:ascii="Arial" w:hAnsi="Arial" w:cs="Arial"/>
        </w:rPr>
        <w:t xml:space="preserve"> douche…………………………………………………..</w:t>
      </w:r>
      <w:r>
        <w:rPr>
          <w:rFonts w:ascii="Arial" w:hAnsi="Arial" w:cs="Arial"/>
        </w:rPr>
        <w:tab/>
      </w:r>
      <w:proofErr w:type="gramStart"/>
      <w:r>
        <w:rPr>
          <w:rFonts w:ascii="Arial" w:hAnsi="Arial" w:cs="Arial"/>
        </w:rPr>
        <w:t>gris</w:t>
      </w:r>
      <w:proofErr w:type="gramEnd"/>
      <w:r>
        <w:rPr>
          <w:rFonts w:ascii="Arial" w:hAnsi="Arial" w:cs="Arial"/>
        </w:rPr>
        <w:t>……………………</w:t>
      </w:r>
      <w:r>
        <w:rPr>
          <w:rFonts w:ascii="Arial" w:hAnsi="Arial" w:cs="Arial"/>
        </w:rPr>
        <w:tab/>
      </w:r>
      <w:r w:rsidR="00D015C7">
        <w:rPr>
          <w:rFonts w:ascii="Arial" w:hAnsi="Arial" w:cs="Arial"/>
        </w:rPr>
        <w:tab/>
      </w:r>
      <w:r>
        <w:rPr>
          <w:rFonts w:ascii="Arial" w:hAnsi="Arial" w:cs="Arial"/>
        </w:rPr>
        <w:t xml:space="preserve">trait </w:t>
      </w:r>
      <w:proofErr w:type="spellStart"/>
      <w:r>
        <w:rPr>
          <w:rFonts w:ascii="Arial" w:hAnsi="Arial" w:cs="Arial"/>
        </w:rPr>
        <w:t>continuous</w:t>
      </w:r>
      <w:proofErr w:type="spellEnd"/>
    </w:p>
    <w:p w:rsidR="005941DD" w:rsidRDefault="005941DD" w:rsidP="00D015C7">
      <w:pPr>
        <w:spacing w:after="0"/>
        <w:rPr>
          <w:rFonts w:ascii="Arial" w:hAnsi="Arial" w:cs="Arial"/>
        </w:rPr>
      </w:pPr>
      <w:r>
        <w:rPr>
          <w:rFonts w:ascii="Arial" w:hAnsi="Arial" w:cs="Arial"/>
        </w:rPr>
        <w:t>SANIT_TXT (préciser vidoir</w:t>
      </w:r>
      <w:r w:rsidR="000604B1">
        <w:rPr>
          <w:rFonts w:ascii="Arial" w:hAnsi="Arial" w:cs="Arial"/>
        </w:rPr>
        <w:t xml:space="preserve"> ballon EC</w:t>
      </w:r>
      <w:r>
        <w:rPr>
          <w:rFonts w:ascii="Arial" w:hAnsi="Arial" w:cs="Arial"/>
        </w:rPr>
        <w:t>…)…</w:t>
      </w:r>
      <w:r w:rsidR="000604B1">
        <w:rPr>
          <w:rFonts w:ascii="Arial" w:hAnsi="Arial" w:cs="Arial"/>
        </w:rPr>
        <w:t>…</w:t>
      </w:r>
      <w:r w:rsidR="0095222C">
        <w:rPr>
          <w:rFonts w:ascii="Arial" w:hAnsi="Arial" w:cs="Arial"/>
        </w:rPr>
        <w:t>………………………..</w:t>
      </w:r>
      <w:r w:rsidR="0095222C">
        <w:rPr>
          <w:rFonts w:ascii="Arial" w:hAnsi="Arial" w:cs="Arial"/>
        </w:rPr>
        <w:tab/>
      </w:r>
      <w:proofErr w:type="gramStart"/>
      <w:r w:rsidR="0095222C">
        <w:rPr>
          <w:rFonts w:ascii="Arial" w:hAnsi="Arial" w:cs="Arial"/>
        </w:rPr>
        <w:t>gris</w:t>
      </w:r>
      <w:proofErr w:type="gramEnd"/>
      <w:r w:rsidR="0095222C">
        <w:rPr>
          <w:rFonts w:ascii="Arial" w:hAnsi="Arial" w:cs="Arial"/>
        </w:rPr>
        <w:t xml:space="preserve"> 252</w:t>
      </w:r>
    </w:p>
    <w:p w:rsidR="005941DD" w:rsidRPr="00D015C7" w:rsidRDefault="005941DD" w:rsidP="00D015C7">
      <w:pPr>
        <w:spacing w:after="0"/>
        <w:ind w:left="768"/>
        <w:rPr>
          <w:rFonts w:ascii="Arial" w:hAnsi="Arial" w:cs="Arial"/>
        </w:rPr>
      </w:pPr>
    </w:p>
    <w:p w:rsidR="005941DD" w:rsidRDefault="005941DD" w:rsidP="00D015C7">
      <w:pPr>
        <w:spacing w:after="0"/>
        <w:rPr>
          <w:rFonts w:ascii="Arial" w:hAnsi="Arial" w:cs="Arial"/>
        </w:rPr>
      </w:pPr>
      <w:r w:rsidRPr="002556E3">
        <w:rPr>
          <w:rFonts w:ascii="Arial" w:hAnsi="Arial" w:cs="Arial"/>
          <w:b/>
          <w:color w:val="FF0000"/>
        </w:rPr>
        <w:t>SECU_</w:t>
      </w:r>
      <w:r>
        <w:rPr>
          <w:rFonts w:ascii="Arial" w:hAnsi="Arial" w:cs="Arial"/>
        </w:rPr>
        <w:t xml:space="preserve"> (Tous les calques concernant la sécurité)</w:t>
      </w:r>
    </w:p>
    <w:p w:rsidR="005941DD" w:rsidRDefault="005941DD" w:rsidP="00D015C7">
      <w:pPr>
        <w:spacing w:after="0"/>
        <w:rPr>
          <w:rFonts w:ascii="Arial" w:hAnsi="Arial" w:cs="Arial"/>
        </w:rPr>
      </w:pPr>
      <w:proofErr w:type="spellStart"/>
      <w:r>
        <w:rPr>
          <w:rFonts w:ascii="Arial" w:hAnsi="Arial" w:cs="Arial"/>
        </w:rPr>
        <w:t>SECU_accès</w:t>
      </w:r>
      <w:proofErr w:type="spellEnd"/>
      <w:r>
        <w:rPr>
          <w:rFonts w:ascii="Arial" w:hAnsi="Arial" w:cs="Arial"/>
        </w:rPr>
        <w:t xml:space="preserve"> (flèche entrée baie accessible+façades accessibles)….</w:t>
      </w:r>
      <w:r>
        <w:rPr>
          <w:rFonts w:ascii="Arial" w:hAnsi="Arial" w:cs="Arial"/>
        </w:rPr>
        <w:tab/>
        <w:t>vert………………………</w:t>
      </w:r>
      <w:r>
        <w:rPr>
          <w:rFonts w:ascii="Arial" w:hAnsi="Arial" w:cs="Arial"/>
        </w:rPr>
        <w:tab/>
      </w:r>
    </w:p>
    <w:p w:rsidR="005941DD" w:rsidRDefault="005941DD" w:rsidP="00D015C7">
      <w:pPr>
        <w:spacing w:after="0"/>
        <w:rPr>
          <w:rFonts w:ascii="Arial" w:hAnsi="Arial" w:cs="Arial"/>
        </w:rPr>
      </w:pPr>
      <w:r>
        <w:rPr>
          <w:rFonts w:ascii="Arial" w:hAnsi="Arial" w:cs="Arial"/>
        </w:rPr>
        <w:t>SECU_BAES (N° BAES en ARIAL 30)</w:t>
      </w:r>
      <w:proofErr w:type="gramStart"/>
      <w:r>
        <w:rPr>
          <w:rFonts w:ascii="Arial" w:hAnsi="Arial" w:cs="Arial"/>
        </w:rPr>
        <w:t>………………………..……….</w:t>
      </w:r>
      <w:proofErr w:type="gramEnd"/>
      <w:r>
        <w:rPr>
          <w:rFonts w:ascii="Arial" w:hAnsi="Arial" w:cs="Arial"/>
        </w:rPr>
        <w:tab/>
        <w:t>rouge</w:t>
      </w:r>
    </w:p>
    <w:p w:rsidR="005941DD" w:rsidRDefault="005941DD" w:rsidP="00D015C7">
      <w:pPr>
        <w:spacing w:after="0"/>
        <w:rPr>
          <w:rFonts w:ascii="Arial" w:hAnsi="Arial" w:cs="Arial"/>
        </w:rPr>
      </w:pPr>
      <w:proofErr w:type="spellStart"/>
      <w:r>
        <w:rPr>
          <w:rFonts w:ascii="Arial" w:hAnsi="Arial" w:cs="Arial"/>
        </w:rPr>
        <w:t>SECU_circulatio</w:t>
      </w:r>
      <w:r w:rsidR="007F3904">
        <w:rPr>
          <w:rFonts w:ascii="Arial" w:hAnsi="Arial" w:cs="Arial"/>
        </w:rPr>
        <w:t>n</w:t>
      </w:r>
      <w:proofErr w:type="spellEnd"/>
      <w:r w:rsidR="007F3904">
        <w:rPr>
          <w:rFonts w:ascii="Arial" w:hAnsi="Arial" w:cs="Arial"/>
        </w:rPr>
        <w:t xml:space="preserve"> (hachure)……………………………………………..</w:t>
      </w:r>
      <w:r>
        <w:rPr>
          <w:rFonts w:ascii="Arial" w:hAnsi="Arial" w:cs="Arial"/>
        </w:rPr>
        <w:tab/>
        <w:t>Rose 11</w:t>
      </w:r>
    </w:p>
    <w:p w:rsidR="005941DD" w:rsidRDefault="005941DD" w:rsidP="00D015C7">
      <w:pPr>
        <w:spacing w:after="0"/>
        <w:rPr>
          <w:rFonts w:ascii="Arial" w:hAnsi="Arial" w:cs="Arial"/>
        </w:rPr>
      </w:pPr>
      <w:proofErr w:type="spellStart"/>
      <w:r>
        <w:rPr>
          <w:rFonts w:ascii="Arial" w:hAnsi="Arial" w:cs="Arial"/>
        </w:rPr>
        <w:t>SECU_col</w:t>
      </w:r>
      <w:r w:rsidR="007F3904">
        <w:rPr>
          <w:rFonts w:ascii="Arial" w:hAnsi="Arial" w:cs="Arial"/>
        </w:rPr>
        <w:t>onne</w:t>
      </w:r>
      <w:proofErr w:type="spellEnd"/>
      <w:r w:rsidR="007F3904">
        <w:rPr>
          <w:rFonts w:ascii="Arial" w:hAnsi="Arial" w:cs="Arial"/>
        </w:rPr>
        <w:t xml:space="preserve"> sèche………………………………………………………</w:t>
      </w:r>
      <w:r>
        <w:rPr>
          <w:rFonts w:ascii="Arial" w:hAnsi="Arial" w:cs="Arial"/>
        </w:rPr>
        <w:tab/>
        <w:t>magenta</w:t>
      </w:r>
    </w:p>
    <w:p w:rsidR="005941DD" w:rsidRDefault="005941DD" w:rsidP="00D015C7">
      <w:pPr>
        <w:spacing w:after="0"/>
        <w:rPr>
          <w:rFonts w:ascii="Arial" w:hAnsi="Arial" w:cs="Arial"/>
        </w:rPr>
      </w:pPr>
      <w:proofErr w:type="spellStart"/>
      <w:r>
        <w:rPr>
          <w:rFonts w:ascii="Arial" w:hAnsi="Arial" w:cs="Arial"/>
        </w:rPr>
        <w:t>SECU_degré</w:t>
      </w:r>
      <w:proofErr w:type="spellEnd"/>
      <w:r>
        <w:rPr>
          <w:rFonts w:ascii="Arial" w:hAnsi="Arial" w:cs="Arial"/>
        </w:rPr>
        <w:t xml:space="preserve"> CF…………………………………………………………..</w:t>
      </w:r>
      <w:r>
        <w:rPr>
          <w:rFonts w:ascii="Arial" w:hAnsi="Arial" w:cs="Arial"/>
        </w:rPr>
        <w:tab/>
      </w:r>
      <w:proofErr w:type="gramStart"/>
      <w:r>
        <w:rPr>
          <w:rFonts w:ascii="Arial" w:hAnsi="Arial" w:cs="Arial"/>
        </w:rPr>
        <w:t>magenta</w:t>
      </w:r>
      <w:proofErr w:type="gramEnd"/>
      <w:r>
        <w:rPr>
          <w:rFonts w:ascii="Arial" w:hAnsi="Arial" w:cs="Arial"/>
        </w:rPr>
        <w:tab/>
      </w:r>
      <w:r>
        <w:rPr>
          <w:rFonts w:ascii="Arial" w:hAnsi="Arial" w:cs="Arial"/>
        </w:rPr>
        <w:tab/>
      </w:r>
    </w:p>
    <w:p w:rsidR="00652F6F" w:rsidRDefault="00652F6F" w:rsidP="00D015C7">
      <w:pPr>
        <w:spacing w:after="0"/>
        <w:rPr>
          <w:rFonts w:ascii="Arial" w:hAnsi="Arial" w:cs="Arial"/>
        </w:rPr>
      </w:pPr>
      <w:proofErr w:type="spellStart"/>
      <w:r>
        <w:rPr>
          <w:rFonts w:ascii="Arial" w:hAnsi="Arial" w:cs="Arial"/>
        </w:rPr>
        <w:t>SECU_degré</w:t>
      </w:r>
      <w:proofErr w:type="spellEnd"/>
      <w:r>
        <w:rPr>
          <w:rFonts w:ascii="Arial" w:hAnsi="Arial" w:cs="Arial"/>
        </w:rPr>
        <w:t xml:space="preserve"> CF cloison…………………………………………………</w:t>
      </w:r>
      <w:r>
        <w:rPr>
          <w:rFonts w:ascii="Arial" w:hAnsi="Arial" w:cs="Arial"/>
        </w:rPr>
        <w:tab/>
        <w:t>voir légende</w:t>
      </w:r>
    </w:p>
    <w:p w:rsidR="005941DD" w:rsidRDefault="005941DD" w:rsidP="00D015C7">
      <w:pPr>
        <w:spacing w:after="0"/>
        <w:rPr>
          <w:rFonts w:ascii="Arial" w:hAnsi="Arial" w:cs="Arial"/>
        </w:rPr>
      </w:pPr>
      <w:proofErr w:type="spellStart"/>
      <w:r>
        <w:rPr>
          <w:rFonts w:ascii="Arial" w:hAnsi="Arial" w:cs="Arial"/>
        </w:rPr>
        <w:t>SECU_détecteur</w:t>
      </w:r>
      <w:proofErr w:type="spellEnd"/>
      <w:r>
        <w:rPr>
          <w:rFonts w:ascii="Arial" w:hAnsi="Arial" w:cs="Arial"/>
        </w:rPr>
        <w:t xml:space="preserve"> présence……………………………………………….</w:t>
      </w:r>
      <w:r>
        <w:rPr>
          <w:rFonts w:ascii="Arial" w:hAnsi="Arial" w:cs="Arial"/>
        </w:rPr>
        <w:tab/>
        <w:t>rouge</w:t>
      </w:r>
    </w:p>
    <w:p w:rsidR="005941DD" w:rsidRDefault="005941DD" w:rsidP="00D015C7">
      <w:pPr>
        <w:spacing w:after="0"/>
        <w:rPr>
          <w:rFonts w:ascii="Arial" w:hAnsi="Arial" w:cs="Arial"/>
        </w:rPr>
      </w:pPr>
      <w:r>
        <w:rPr>
          <w:rFonts w:ascii="Arial" w:hAnsi="Arial" w:cs="Arial"/>
        </w:rPr>
        <w:t>SECU_DI (détection incendie, SDI y compris câblage)………………….</w:t>
      </w:r>
      <w:r>
        <w:rPr>
          <w:rFonts w:ascii="Arial" w:hAnsi="Arial" w:cs="Arial"/>
        </w:rPr>
        <w:tab/>
        <w:t>Magenta………………..</w:t>
      </w:r>
      <w:r>
        <w:rPr>
          <w:rFonts w:ascii="Arial" w:hAnsi="Arial" w:cs="Arial"/>
        </w:rPr>
        <w:tab/>
      </w:r>
      <w:proofErr w:type="spellStart"/>
      <w:proofErr w:type="gramStart"/>
      <w:r>
        <w:rPr>
          <w:rFonts w:ascii="Arial" w:hAnsi="Arial" w:cs="Arial"/>
        </w:rPr>
        <w:t>continuous</w:t>
      </w:r>
      <w:proofErr w:type="spellEnd"/>
      <w:proofErr w:type="gramEnd"/>
    </w:p>
    <w:p w:rsidR="005941DD" w:rsidRPr="006B1C2D" w:rsidRDefault="005941DD" w:rsidP="00D015C7">
      <w:pPr>
        <w:spacing w:after="0"/>
        <w:rPr>
          <w:rFonts w:ascii="Arial" w:hAnsi="Arial" w:cs="Arial"/>
          <w:lang w:val="it-IT"/>
        </w:rPr>
      </w:pPr>
      <w:r w:rsidRPr="006B1C2D">
        <w:rPr>
          <w:rFonts w:ascii="Arial" w:hAnsi="Arial" w:cs="Arial"/>
          <w:lang w:val="it-IT"/>
        </w:rPr>
        <w:t>SECU_DI armoire  (SMSI CMSI)</w:t>
      </w:r>
    </w:p>
    <w:p w:rsidR="005941DD" w:rsidRDefault="005941DD" w:rsidP="00D015C7">
      <w:pPr>
        <w:spacing w:after="0"/>
        <w:rPr>
          <w:rFonts w:ascii="Arial" w:hAnsi="Arial" w:cs="Arial"/>
        </w:rPr>
      </w:pPr>
      <w:r>
        <w:rPr>
          <w:rFonts w:ascii="Arial" w:hAnsi="Arial" w:cs="Arial"/>
        </w:rPr>
        <w:t>SECU_DI SYMB (alarme)</w:t>
      </w:r>
    </w:p>
    <w:p w:rsidR="005941DD" w:rsidRPr="005C6A72" w:rsidRDefault="005941DD" w:rsidP="00D015C7">
      <w:pPr>
        <w:spacing w:after="0"/>
        <w:rPr>
          <w:rFonts w:ascii="Arial" w:hAnsi="Arial" w:cs="Arial"/>
        </w:rPr>
      </w:pPr>
      <w:r w:rsidRPr="005C6A72">
        <w:rPr>
          <w:rFonts w:ascii="Arial" w:hAnsi="Arial" w:cs="Arial"/>
        </w:rPr>
        <w:t xml:space="preserve">SECU_LRI </w:t>
      </w:r>
      <w:r>
        <w:rPr>
          <w:rFonts w:ascii="Arial" w:hAnsi="Arial" w:cs="Arial"/>
        </w:rPr>
        <w:t>LRM (locaux risque</w:t>
      </w:r>
      <w:r w:rsidRPr="005C6A72">
        <w:rPr>
          <w:rFonts w:ascii="Arial" w:hAnsi="Arial" w:cs="Arial"/>
        </w:rPr>
        <w:t xml:space="preserve"> important</w:t>
      </w:r>
      <w:r>
        <w:rPr>
          <w:rFonts w:ascii="Arial" w:hAnsi="Arial" w:cs="Arial"/>
        </w:rPr>
        <w:t xml:space="preserve"> </w:t>
      </w:r>
      <w:proofErr w:type="spellStart"/>
      <w:r>
        <w:rPr>
          <w:rFonts w:ascii="Arial" w:hAnsi="Arial" w:cs="Arial"/>
        </w:rPr>
        <w:t>moyen</w:t>
      </w:r>
      <w:proofErr w:type="gramStart"/>
      <w:r>
        <w:rPr>
          <w:rFonts w:ascii="Arial" w:hAnsi="Arial" w:cs="Arial"/>
        </w:rPr>
        <w:t>,contamination</w:t>
      </w:r>
      <w:proofErr w:type="spellEnd"/>
      <w:proofErr w:type="gramEnd"/>
      <w:r w:rsidRPr="005C6A72">
        <w:rPr>
          <w:rFonts w:ascii="Arial" w:hAnsi="Arial" w:cs="Arial"/>
        </w:rPr>
        <w:t>)</w:t>
      </w:r>
      <w:r>
        <w:rPr>
          <w:rFonts w:ascii="Arial" w:hAnsi="Arial" w:cs="Arial"/>
        </w:rPr>
        <w:t>…..</w:t>
      </w:r>
      <w:r>
        <w:rPr>
          <w:rFonts w:ascii="Arial" w:hAnsi="Arial" w:cs="Arial"/>
        </w:rPr>
        <w:tab/>
      </w:r>
      <w:proofErr w:type="gramStart"/>
      <w:r>
        <w:rPr>
          <w:rFonts w:ascii="Arial" w:hAnsi="Arial" w:cs="Arial"/>
        </w:rPr>
        <w:t>magenta</w:t>
      </w:r>
      <w:proofErr w:type="gramEnd"/>
      <w:r>
        <w:rPr>
          <w:rFonts w:ascii="Arial" w:hAnsi="Arial" w:cs="Arial"/>
        </w:rPr>
        <w:t xml:space="preserve"> ……………….</w:t>
      </w:r>
      <w:r>
        <w:rPr>
          <w:rFonts w:ascii="Arial" w:hAnsi="Arial" w:cs="Arial"/>
        </w:rPr>
        <w:tab/>
        <w:t>trait zigzag</w:t>
      </w:r>
    </w:p>
    <w:p w:rsidR="005941DD" w:rsidRDefault="005941DD" w:rsidP="00D015C7">
      <w:pPr>
        <w:spacing w:after="0"/>
        <w:rPr>
          <w:rFonts w:ascii="Arial" w:hAnsi="Arial" w:cs="Arial"/>
        </w:rPr>
      </w:pPr>
      <w:proofErr w:type="spellStart"/>
      <w:r>
        <w:rPr>
          <w:rFonts w:ascii="Arial" w:hAnsi="Arial" w:cs="Arial"/>
        </w:rPr>
        <w:t>SECU_Nbre</w:t>
      </w:r>
      <w:proofErr w:type="spellEnd"/>
      <w:r w:rsidR="00335120" w:rsidRPr="00335120">
        <w:rPr>
          <w:rFonts w:ascii="Arial" w:hAnsi="Arial" w:cs="Arial"/>
        </w:rPr>
        <w:t xml:space="preserve"> </w:t>
      </w:r>
      <w:r w:rsidR="00335120">
        <w:rPr>
          <w:rFonts w:ascii="Arial" w:hAnsi="Arial" w:cs="Arial"/>
        </w:rPr>
        <w:t>UP</w:t>
      </w:r>
      <w:r>
        <w:rPr>
          <w:rFonts w:ascii="Arial" w:hAnsi="Arial" w:cs="Arial"/>
        </w:rPr>
        <w:t xml:space="preserve"> </w:t>
      </w:r>
      <w:r w:rsidR="009C29C6">
        <w:rPr>
          <w:rFonts w:ascii="Arial" w:hAnsi="Arial" w:cs="Arial"/>
        </w:rPr>
        <w:t>(</w:t>
      </w:r>
      <w:proofErr w:type="spellStart"/>
      <w:r w:rsidR="009C29C6">
        <w:rPr>
          <w:rFonts w:ascii="Arial" w:hAnsi="Arial" w:cs="Arial"/>
        </w:rPr>
        <w:t>Nbre</w:t>
      </w:r>
      <w:proofErr w:type="spellEnd"/>
      <w:r w:rsidR="009C29C6">
        <w:rPr>
          <w:rFonts w:ascii="Arial" w:hAnsi="Arial" w:cs="Arial"/>
        </w:rPr>
        <w:t xml:space="preserve"> </w:t>
      </w:r>
      <w:r w:rsidR="00335120">
        <w:rPr>
          <w:rFonts w:ascii="Arial" w:hAnsi="Arial" w:cs="Arial"/>
        </w:rPr>
        <w:t>de personnes</w:t>
      </w:r>
      <w:r w:rsidR="009C29C6">
        <w:rPr>
          <w:rFonts w:ascii="Arial" w:hAnsi="Arial" w:cs="Arial"/>
        </w:rPr>
        <w:t>)…………………………………</w:t>
      </w:r>
      <w:r w:rsidR="009C29C6">
        <w:rPr>
          <w:rFonts w:ascii="Arial" w:hAnsi="Arial" w:cs="Arial"/>
        </w:rPr>
        <w:tab/>
        <w:t>bleu 161</w:t>
      </w:r>
      <w:r w:rsidR="009C29C6">
        <w:rPr>
          <w:rFonts w:ascii="Arial" w:hAnsi="Arial" w:cs="Arial"/>
        </w:rPr>
        <w:tab/>
      </w:r>
    </w:p>
    <w:p w:rsidR="005941DD" w:rsidRPr="00893F1E" w:rsidRDefault="005941DD" w:rsidP="00D015C7">
      <w:pPr>
        <w:spacing w:after="0"/>
        <w:rPr>
          <w:rFonts w:ascii="Arial" w:hAnsi="Arial" w:cs="Arial"/>
        </w:rPr>
      </w:pPr>
      <w:r w:rsidRPr="00893F1E">
        <w:rPr>
          <w:rFonts w:ascii="Arial" w:hAnsi="Arial" w:cs="Arial"/>
        </w:rPr>
        <w:t>SECU_NUM tourelle</w:t>
      </w:r>
      <w:r>
        <w:rPr>
          <w:rFonts w:ascii="Arial" w:hAnsi="Arial" w:cs="Arial"/>
        </w:rPr>
        <w:t xml:space="preserve"> (désenfumage)</w:t>
      </w:r>
    </w:p>
    <w:p w:rsidR="005941DD" w:rsidRDefault="005941DD" w:rsidP="00D015C7">
      <w:pPr>
        <w:spacing w:after="0"/>
        <w:rPr>
          <w:rFonts w:ascii="Arial" w:hAnsi="Arial" w:cs="Arial"/>
        </w:rPr>
      </w:pPr>
      <w:proofErr w:type="spellStart"/>
      <w:r>
        <w:rPr>
          <w:rFonts w:ascii="Arial" w:hAnsi="Arial" w:cs="Arial"/>
        </w:rPr>
        <w:t>SECU_paroi</w:t>
      </w:r>
      <w:proofErr w:type="spellEnd"/>
      <w:r>
        <w:rPr>
          <w:rFonts w:ascii="Arial" w:hAnsi="Arial" w:cs="Arial"/>
        </w:rPr>
        <w:t xml:space="preserve"> CF………………………………………………………..…</w:t>
      </w:r>
      <w:r>
        <w:rPr>
          <w:rFonts w:ascii="Arial" w:hAnsi="Arial" w:cs="Arial"/>
        </w:rPr>
        <w:tab/>
        <w:t>magenta</w:t>
      </w:r>
    </w:p>
    <w:p w:rsidR="005941DD" w:rsidRDefault="005941DD" w:rsidP="00D015C7">
      <w:pPr>
        <w:spacing w:after="0"/>
        <w:rPr>
          <w:rFonts w:ascii="Arial" w:hAnsi="Arial" w:cs="Arial"/>
        </w:rPr>
      </w:pPr>
      <w:proofErr w:type="spellStart"/>
      <w:r>
        <w:rPr>
          <w:rFonts w:ascii="Arial" w:hAnsi="Arial" w:cs="Arial"/>
        </w:rPr>
        <w:t>SECU_poteau</w:t>
      </w:r>
      <w:proofErr w:type="spellEnd"/>
      <w:r>
        <w:rPr>
          <w:rFonts w:ascii="Arial" w:hAnsi="Arial" w:cs="Arial"/>
        </w:rPr>
        <w:t xml:space="preserve"> incendie</w:t>
      </w:r>
      <w:r w:rsidR="00773A00">
        <w:rPr>
          <w:rFonts w:ascii="Arial" w:hAnsi="Arial" w:cs="Arial"/>
        </w:rPr>
        <w:t>…………………………………………………….</w:t>
      </w:r>
      <w:r w:rsidR="00773A00">
        <w:rPr>
          <w:rFonts w:ascii="Arial" w:hAnsi="Arial" w:cs="Arial"/>
        </w:rPr>
        <w:tab/>
        <w:t>rouge</w:t>
      </w:r>
    </w:p>
    <w:p w:rsidR="00773A00" w:rsidRDefault="00773A00" w:rsidP="00D015C7">
      <w:pPr>
        <w:spacing w:after="0"/>
        <w:rPr>
          <w:rFonts w:ascii="Arial" w:hAnsi="Arial" w:cs="Arial"/>
        </w:rPr>
      </w:pPr>
      <w:proofErr w:type="spellStart"/>
      <w:r>
        <w:rPr>
          <w:rFonts w:ascii="Arial" w:hAnsi="Arial" w:cs="Arial"/>
        </w:rPr>
        <w:t>SECU_poteau</w:t>
      </w:r>
      <w:proofErr w:type="spellEnd"/>
      <w:r>
        <w:rPr>
          <w:rFonts w:ascii="Arial" w:hAnsi="Arial" w:cs="Arial"/>
        </w:rPr>
        <w:t xml:space="preserve"> incendie NUM (numéro)………………………………….</w:t>
      </w:r>
      <w:r>
        <w:rPr>
          <w:rFonts w:ascii="Arial" w:hAnsi="Arial" w:cs="Arial"/>
        </w:rPr>
        <w:tab/>
        <w:t>rouge</w:t>
      </w:r>
    </w:p>
    <w:p w:rsidR="005941DD" w:rsidRPr="00A4422B" w:rsidRDefault="00635793" w:rsidP="00D015C7">
      <w:pPr>
        <w:spacing w:after="0"/>
        <w:rPr>
          <w:rFonts w:ascii="Arial" w:hAnsi="Arial" w:cs="Arial"/>
        </w:rPr>
      </w:pPr>
      <w:r>
        <w:rPr>
          <w:rFonts w:ascii="Arial" w:hAnsi="Arial" w:cs="Arial"/>
        </w:rPr>
        <w:t xml:space="preserve">SECU_RIA </w:t>
      </w:r>
      <w:r w:rsidR="005941DD" w:rsidRPr="00A4422B">
        <w:rPr>
          <w:rFonts w:ascii="Arial" w:hAnsi="Arial" w:cs="Arial"/>
        </w:rPr>
        <w:t>(logo ria)</w:t>
      </w:r>
      <w:r w:rsidR="005941DD">
        <w:rPr>
          <w:rFonts w:ascii="Arial" w:hAnsi="Arial" w:cs="Arial"/>
        </w:rPr>
        <w:t>……………………………………………….…..</w:t>
      </w:r>
      <w:r w:rsidR="005941DD" w:rsidRPr="00A4422B">
        <w:rPr>
          <w:rFonts w:ascii="Arial" w:hAnsi="Arial" w:cs="Arial"/>
        </w:rPr>
        <w:tab/>
      </w:r>
      <w:proofErr w:type="gramStart"/>
      <w:r w:rsidR="005941DD" w:rsidRPr="00A4422B">
        <w:rPr>
          <w:rFonts w:ascii="Arial" w:hAnsi="Arial" w:cs="Arial"/>
        </w:rPr>
        <w:t>magenta</w:t>
      </w:r>
      <w:proofErr w:type="gramEnd"/>
    </w:p>
    <w:p w:rsidR="005941DD" w:rsidRDefault="00E510A7" w:rsidP="00D015C7">
      <w:pPr>
        <w:spacing w:after="0"/>
        <w:rPr>
          <w:rFonts w:ascii="Arial" w:hAnsi="Arial" w:cs="Arial"/>
        </w:rPr>
      </w:pPr>
      <w:r>
        <w:rPr>
          <w:rFonts w:ascii="Arial" w:hAnsi="Arial" w:cs="Arial"/>
          <w:noProof/>
          <w:lang w:eastAsia="fr-FR"/>
        </w:rPr>
        <w:pict>
          <v:shape id="_x0000_s1073" type="#_x0000_t32" style="position:absolute;margin-left:488.2pt;margin-top:-25.5pt;width:.05pt;height:518.3pt;z-index:251706368" o:connectortype="straight" strokecolor="#548dd4" strokeweight="3pt">
            <v:shadow type="perspective" color="#243f60" opacity=".5" offset="1pt" offset2="-1pt"/>
          </v:shape>
        </w:pict>
      </w:r>
      <w:r w:rsidRPr="00E510A7">
        <w:rPr>
          <w:rFonts w:ascii="Arial" w:hAnsi="Arial" w:cs="Arial"/>
          <w:noProof/>
          <w:color w:val="000000"/>
          <w:sz w:val="23"/>
          <w:szCs w:val="23"/>
          <w:lang w:eastAsia="fr-FR"/>
        </w:rPr>
        <w:pict>
          <v:shape id="_x0000_s1072" type="#_x0000_t32" style="position:absolute;margin-left:345.75pt;margin-top:-18.75pt;width:.05pt;height:511.55pt;z-index:251705344" o:connectortype="straight" strokecolor="#548dd4" strokeweight="3pt">
            <v:shadow type="perspective" color="#243f60" opacity=".5" offset="1pt" offset2="-1pt"/>
          </v:shape>
        </w:pict>
      </w:r>
      <w:r w:rsidR="005941DD">
        <w:rPr>
          <w:rFonts w:ascii="Arial" w:hAnsi="Arial" w:cs="Arial"/>
        </w:rPr>
        <w:t>SECU_SYMB</w:t>
      </w:r>
      <w:r w:rsidR="005941DD" w:rsidRPr="00661314">
        <w:rPr>
          <w:rFonts w:ascii="Arial" w:hAnsi="Arial" w:cs="Arial"/>
        </w:rPr>
        <w:t xml:space="preserve"> </w:t>
      </w:r>
      <w:r w:rsidR="005941DD">
        <w:rPr>
          <w:rFonts w:ascii="Arial" w:hAnsi="Arial" w:cs="Arial"/>
        </w:rPr>
        <w:t>(cde exutoire fumée, éclairage sécu, déclencheur</w:t>
      </w:r>
      <w:r w:rsidR="00773A00">
        <w:rPr>
          <w:rFonts w:ascii="Arial" w:hAnsi="Arial" w:cs="Arial"/>
        </w:rPr>
        <w:t>……</w:t>
      </w:r>
      <w:r w:rsidR="00773A00">
        <w:rPr>
          <w:rFonts w:ascii="Arial" w:hAnsi="Arial" w:cs="Arial"/>
        </w:rPr>
        <w:tab/>
        <w:t>rouge</w:t>
      </w:r>
      <w:r w:rsidR="005941DD">
        <w:rPr>
          <w:rFonts w:ascii="Arial" w:hAnsi="Arial" w:cs="Arial"/>
        </w:rPr>
        <w:t xml:space="preserve"> </w:t>
      </w:r>
    </w:p>
    <w:p w:rsidR="005941DD" w:rsidRPr="00661314" w:rsidRDefault="005941DD" w:rsidP="00D015C7">
      <w:pPr>
        <w:spacing w:after="0"/>
        <w:rPr>
          <w:rFonts w:ascii="Arial" w:hAnsi="Arial" w:cs="Arial"/>
        </w:rPr>
      </w:pPr>
      <w:proofErr w:type="gramStart"/>
      <w:r>
        <w:rPr>
          <w:rFonts w:ascii="Arial" w:hAnsi="Arial" w:cs="Arial"/>
        </w:rPr>
        <w:t>manuel</w:t>
      </w:r>
      <w:proofErr w:type="gramEnd"/>
      <w:r>
        <w:rPr>
          <w:rFonts w:ascii="Arial" w:hAnsi="Arial" w:cs="Arial"/>
        </w:rPr>
        <w:t>, alarme, cde désenfumage</w:t>
      </w:r>
      <w:r w:rsidR="009C29C6">
        <w:rPr>
          <w:rFonts w:ascii="Arial" w:hAnsi="Arial" w:cs="Arial"/>
        </w:rPr>
        <w:t xml:space="preserve">, barre </w:t>
      </w:r>
      <w:proofErr w:type="spellStart"/>
      <w:r w:rsidR="009C29C6">
        <w:rPr>
          <w:rFonts w:ascii="Arial" w:hAnsi="Arial" w:cs="Arial"/>
        </w:rPr>
        <w:t>antipanique</w:t>
      </w:r>
      <w:proofErr w:type="spellEnd"/>
      <w:r>
        <w:rPr>
          <w:rFonts w:ascii="Arial" w:hAnsi="Arial" w:cs="Arial"/>
        </w:rPr>
        <w:t>)</w:t>
      </w:r>
      <w:r w:rsidR="009C29C6">
        <w:rPr>
          <w:rFonts w:ascii="Arial" w:hAnsi="Arial" w:cs="Arial"/>
        </w:rPr>
        <w:t xml:space="preserve"> ………………</w:t>
      </w:r>
      <w:r>
        <w:rPr>
          <w:rFonts w:ascii="Arial" w:hAnsi="Arial" w:cs="Arial"/>
        </w:rPr>
        <w:tab/>
        <w:t>bleu nuit………………..</w:t>
      </w:r>
      <w:r>
        <w:rPr>
          <w:rFonts w:ascii="Arial" w:hAnsi="Arial" w:cs="Arial"/>
        </w:rPr>
        <w:tab/>
      </w:r>
      <w:proofErr w:type="spellStart"/>
      <w:proofErr w:type="gramStart"/>
      <w:r>
        <w:rPr>
          <w:rFonts w:ascii="Arial" w:hAnsi="Arial" w:cs="Arial"/>
        </w:rPr>
        <w:t>continuous</w:t>
      </w:r>
      <w:proofErr w:type="spellEnd"/>
      <w:proofErr w:type="gramEnd"/>
    </w:p>
    <w:p w:rsidR="005941DD" w:rsidRDefault="00D72E16" w:rsidP="00D72E16">
      <w:pPr>
        <w:spacing w:after="0"/>
        <w:rPr>
          <w:rFonts w:ascii="Arial" w:hAnsi="Arial" w:cs="Arial"/>
        </w:rPr>
      </w:pPr>
      <w:r>
        <w:rPr>
          <w:rFonts w:ascii="Arial" w:hAnsi="Arial" w:cs="Arial"/>
        </w:rPr>
        <w:t>SECU_SYMB (colonne sèche)…..………………………………………</w:t>
      </w:r>
      <w:r>
        <w:rPr>
          <w:rFonts w:ascii="Arial" w:hAnsi="Arial" w:cs="Arial"/>
        </w:rPr>
        <w:tab/>
        <w:t>magenta……………….</w:t>
      </w:r>
      <w:r>
        <w:rPr>
          <w:rFonts w:ascii="Arial" w:hAnsi="Arial" w:cs="Arial"/>
        </w:rPr>
        <w:tab/>
        <w:t>voir légende</w:t>
      </w:r>
    </w:p>
    <w:p w:rsidR="00D72E16" w:rsidRPr="00D015C7" w:rsidRDefault="00D72E16" w:rsidP="00D72E16">
      <w:pPr>
        <w:spacing w:after="0"/>
        <w:rPr>
          <w:rFonts w:ascii="Arial" w:hAnsi="Arial" w:cs="Arial"/>
        </w:rPr>
      </w:pPr>
    </w:p>
    <w:p w:rsidR="005941DD" w:rsidRDefault="005941DD" w:rsidP="00D015C7">
      <w:pPr>
        <w:spacing w:after="0"/>
        <w:rPr>
          <w:rFonts w:ascii="Arial" w:hAnsi="Arial" w:cs="Arial"/>
        </w:rPr>
      </w:pPr>
      <w:r>
        <w:rPr>
          <w:rFonts w:ascii="Arial" w:hAnsi="Arial" w:cs="Arial"/>
          <w:b/>
          <w:color w:val="FF0000"/>
        </w:rPr>
        <w:t>SECU_</w:t>
      </w:r>
      <w:r w:rsidRPr="002556E3">
        <w:rPr>
          <w:rFonts w:ascii="Arial" w:hAnsi="Arial" w:cs="Arial"/>
          <w:b/>
          <w:color w:val="FF0000"/>
        </w:rPr>
        <w:t>SSI_</w:t>
      </w:r>
      <w:r>
        <w:rPr>
          <w:rFonts w:ascii="Arial" w:hAnsi="Arial" w:cs="Arial"/>
        </w:rPr>
        <w:t xml:space="preserve"> (Tous les calques concernant le SSI)</w:t>
      </w:r>
    </w:p>
    <w:p w:rsidR="005941DD" w:rsidRPr="00BF2BCA" w:rsidRDefault="005941DD" w:rsidP="00D015C7">
      <w:pPr>
        <w:spacing w:after="0"/>
        <w:rPr>
          <w:rFonts w:ascii="Arial" w:hAnsi="Arial" w:cs="Arial"/>
        </w:rPr>
      </w:pPr>
      <w:r w:rsidRPr="00BF2BCA">
        <w:rPr>
          <w:rFonts w:ascii="Arial" w:hAnsi="Arial" w:cs="Arial"/>
        </w:rPr>
        <w:t>SECU_SSI_AF</w:t>
      </w:r>
      <w:r>
        <w:rPr>
          <w:rFonts w:ascii="Arial" w:hAnsi="Arial" w:cs="Arial"/>
        </w:rPr>
        <w:t>……………………………………………………………</w:t>
      </w:r>
      <w:r>
        <w:rPr>
          <w:rFonts w:ascii="Arial" w:hAnsi="Arial" w:cs="Arial"/>
        </w:rPr>
        <w:tab/>
      </w:r>
      <w:r w:rsidRPr="00BF2BCA">
        <w:rPr>
          <w:rFonts w:ascii="Arial" w:hAnsi="Arial" w:cs="Arial"/>
        </w:rPr>
        <w:t xml:space="preserve">cadre bleu 150, </w:t>
      </w:r>
      <w:r>
        <w:rPr>
          <w:rFonts w:ascii="Arial" w:hAnsi="Arial" w:cs="Arial"/>
        </w:rPr>
        <w:t>………</w:t>
      </w:r>
      <w:r>
        <w:rPr>
          <w:rFonts w:ascii="Arial" w:hAnsi="Arial" w:cs="Arial"/>
        </w:rPr>
        <w:tab/>
      </w:r>
      <w:r w:rsidRPr="00BF2BCA">
        <w:rPr>
          <w:rFonts w:ascii="Arial" w:hAnsi="Arial" w:cs="Arial"/>
        </w:rPr>
        <w:t>écriture noir</w:t>
      </w:r>
      <w:r>
        <w:rPr>
          <w:rFonts w:ascii="Arial" w:hAnsi="Arial" w:cs="Arial"/>
        </w:rPr>
        <w:t>e</w:t>
      </w:r>
    </w:p>
    <w:p w:rsidR="005941DD" w:rsidRDefault="005941DD" w:rsidP="00D015C7">
      <w:pPr>
        <w:spacing w:after="0"/>
        <w:rPr>
          <w:rFonts w:ascii="Arial" w:hAnsi="Arial" w:cs="Arial"/>
        </w:rPr>
      </w:pPr>
      <w:r w:rsidRPr="00893F1E">
        <w:rPr>
          <w:rFonts w:ascii="Arial" w:hAnsi="Arial" w:cs="Arial"/>
        </w:rPr>
        <w:t>SECU_SSI_</w:t>
      </w:r>
      <w:r>
        <w:rPr>
          <w:rFonts w:ascii="Arial" w:hAnsi="Arial" w:cs="Arial"/>
        </w:rPr>
        <w:t>CCF (</w:t>
      </w:r>
      <w:r w:rsidRPr="00893F1E">
        <w:rPr>
          <w:rFonts w:ascii="Arial" w:hAnsi="Arial" w:cs="Arial"/>
        </w:rPr>
        <w:t>clapet</w:t>
      </w:r>
      <w:r>
        <w:rPr>
          <w:rFonts w:ascii="Arial" w:hAnsi="Arial" w:cs="Arial"/>
        </w:rPr>
        <w:t>)………………………………………………..</w:t>
      </w:r>
      <w:r>
        <w:rPr>
          <w:rFonts w:ascii="Arial" w:hAnsi="Arial" w:cs="Arial"/>
        </w:rPr>
        <w:tab/>
      </w:r>
      <w:proofErr w:type="gramStart"/>
      <w:r>
        <w:rPr>
          <w:rFonts w:ascii="Arial" w:hAnsi="Arial" w:cs="Arial"/>
        </w:rPr>
        <w:t>cadre</w:t>
      </w:r>
      <w:proofErr w:type="gramEnd"/>
      <w:r>
        <w:rPr>
          <w:rFonts w:ascii="Arial" w:hAnsi="Arial" w:cs="Arial"/>
        </w:rPr>
        <w:t xml:space="preserve"> rouge ……………</w:t>
      </w:r>
      <w:r>
        <w:rPr>
          <w:rFonts w:ascii="Arial" w:hAnsi="Arial" w:cs="Arial"/>
        </w:rPr>
        <w:tab/>
        <w:t>écriture noire</w:t>
      </w:r>
    </w:p>
    <w:p w:rsidR="005941DD" w:rsidRDefault="005941DD" w:rsidP="00D015C7">
      <w:pPr>
        <w:spacing w:after="0"/>
        <w:rPr>
          <w:rFonts w:ascii="Arial" w:hAnsi="Arial" w:cs="Arial"/>
        </w:rPr>
      </w:pPr>
      <w:r>
        <w:rPr>
          <w:rFonts w:ascii="Arial" w:hAnsi="Arial" w:cs="Arial"/>
        </w:rPr>
        <w:t>SECU_SSI_DF………………………………………………………….…</w:t>
      </w:r>
      <w:r>
        <w:rPr>
          <w:rFonts w:ascii="Arial" w:hAnsi="Arial" w:cs="Arial"/>
        </w:rPr>
        <w:tab/>
        <w:t>cadre magenta</w:t>
      </w:r>
      <w:r w:rsidRPr="00BF2BCA">
        <w:rPr>
          <w:rFonts w:ascii="Arial" w:hAnsi="Arial" w:cs="Arial"/>
        </w:rPr>
        <w:t xml:space="preserve">, </w:t>
      </w:r>
      <w:r>
        <w:rPr>
          <w:rFonts w:ascii="Arial" w:hAnsi="Arial" w:cs="Arial"/>
        </w:rPr>
        <w:t>………</w:t>
      </w:r>
      <w:r>
        <w:rPr>
          <w:rFonts w:ascii="Arial" w:hAnsi="Arial" w:cs="Arial"/>
        </w:rPr>
        <w:tab/>
      </w:r>
      <w:r w:rsidRPr="00BF2BCA">
        <w:rPr>
          <w:rFonts w:ascii="Arial" w:hAnsi="Arial" w:cs="Arial"/>
        </w:rPr>
        <w:t>écriture noir</w:t>
      </w:r>
      <w:r>
        <w:rPr>
          <w:rFonts w:ascii="Arial" w:hAnsi="Arial" w:cs="Arial"/>
        </w:rPr>
        <w:t>e</w:t>
      </w:r>
    </w:p>
    <w:p w:rsidR="005941DD" w:rsidRPr="00CF54AD" w:rsidRDefault="005941DD" w:rsidP="00D015C7">
      <w:pPr>
        <w:spacing w:after="0"/>
        <w:rPr>
          <w:rFonts w:ascii="Arial" w:hAnsi="Arial" w:cs="Arial"/>
        </w:rPr>
      </w:pPr>
      <w:proofErr w:type="spellStart"/>
      <w:r w:rsidRPr="00CF54AD">
        <w:rPr>
          <w:rFonts w:ascii="Arial" w:hAnsi="Arial" w:cs="Arial"/>
        </w:rPr>
        <w:t>SECU_SSI_éclairage</w:t>
      </w:r>
      <w:proofErr w:type="spellEnd"/>
    </w:p>
    <w:p w:rsidR="005941DD" w:rsidRDefault="005941DD" w:rsidP="00D015C7">
      <w:pPr>
        <w:spacing w:after="0"/>
        <w:rPr>
          <w:rFonts w:ascii="Arial" w:hAnsi="Arial" w:cs="Arial"/>
        </w:rPr>
      </w:pPr>
      <w:r>
        <w:rPr>
          <w:rFonts w:ascii="Arial" w:hAnsi="Arial" w:cs="Arial"/>
        </w:rPr>
        <w:t>SECU_SSI_SYMB (alarme) ……………………………………………….</w:t>
      </w:r>
      <w:r>
        <w:rPr>
          <w:rFonts w:ascii="Arial" w:hAnsi="Arial" w:cs="Arial"/>
        </w:rPr>
        <w:tab/>
        <w:t>cyan……………………</w:t>
      </w:r>
      <w:r>
        <w:rPr>
          <w:rFonts w:ascii="Arial" w:hAnsi="Arial" w:cs="Arial"/>
        </w:rPr>
        <w:tab/>
      </w:r>
      <w:proofErr w:type="spellStart"/>
      <w:r>
        <w:rPr>
          <w:rFonts w:ascii="Arial" w:hAnsi="Arial" w:cs="Arial"/>
        </w:rPr>
        <w:t>continuous</w:t>
      </w:r>
      <w:proofErr w:type="spellEnd"/>
    </w:p>
    <w:p w:rsidR="005941DD" w:rsidRDefault="005941DD" w:rsidP="00D015C7">
      <w:pPr>
        <w:spacing w:after="0"/>
        <w:rPr>
          <w:rFonts w:ascii="Arial" w:hAnsi="Arial" w:cs="Arial"/>
        </w:rPr>
      </w:pPr>
      <w:proofErr w:type="spellStart"/>
      <w:r w:rsidRPr="00B40864">
        <w:rPr>
          <w:rFonts w:ascii="Arial" w:hAnsi="Arial" w:cs="Arial"/>
        </w:rPr>
        <w:t>SECU_SSI_ventouse</w:t>
      </w:r>
      <w:proofErr w:type="spellEnd"/>
      <w:r>
        <w:rPr>
          <w:rFonts w:ascii="Arial" w:hAnsi="Arial" w:cs="Arial"/>
        </w:rPr>
        <w:t xml:space="preserve"> (porte VCF)…………………………………………</w:t>
      </w:r>
      <w:r>
        <w:rPr>
          <w:rFonts w:ascii="Arial" w:hAnsi="Arial" w:cs="Arial"/>
        </w:rPr>
        <w:tab/>
        <w:t>vert</w:t>
      </w:r>
    </w:p>
    <w:p w:rsidR="005941DD" w:rsidRPr="00B40864" w:rsidRDefault="005941DD" w:rsidP="00D015C7">
      <w:pPr>
        <w:spacing w:after="0"/>
        <w:rPr>
          <w:rFonts w:ascii="Arial" w:hAnsi="Arial" w:cs="Arial"/>
        </w:rPr>
      </w:pPr>
      <w:r>
        <w:rPr>
          <w:rFonts w:ascii="Arial" w:hAnsi="Arial" w:cs="Arial"/>
        </w:rPr>
        <w:t>SECU_SSI_ZA (zone alarme)</w:t>
      </w:r>
    </w:p>
    <w:p w:rsidR="005941DD" w:rsidRPr="00BF2BCA" w:rsidRDefault="005941DD" w:rsidP="00D015C7">
      <w:pPr>
        <w:spacing w:after="0"/>
        <w:rPr>
          <w:rFonts w:ascii="Arial" w:hAnsi="Arial" w:cs="Arial"/>
        </w:rPr>
      </w:pPr>
      <w:r w:rsidRPr="00BF2BCA">
        <w:rPr>
          <w:rFonts w:ascii="Arial" w:hAnsi="Arial" w:cs="Arial"/>
        </w:rPr>
        <w:t>SECU_SSI_ZI</w:t>
      </w:r>
    </w:p>
    <w:p w:rsidR="005941DD" w:rsidRPr="00BF2BCA" w:rsidRDefault="005941DD" w:rsidP="00D015C7">
      <w:pPr>
        <w:spacing w:after="0"/>
        <w:rPr>
          <w:rFonts w:ascii="Arial" w:hAnsi="Arial" w:cs="Arial"/>
        </w:rPr>
      </w:pPr>
      <w:r w:rsidRPr="00BF2BCA">
        <w:rPr>
          <w:rFonts w:ascii="Arial" w:hAnsi="Arial" w:cs="Arial"/>
        </w:rPr>
        <w:t>SECU_SSI_ZC</w:t>
      </w:r>
      <w:r>
        <w:rPr>
          <w:rFonts w:ascii="Arial" w:hAnsi="Arial" w:cs="Arial"/>
        </w:rPr>
        <w:t xml:space="preserve"> (zone compartimentage)</w:t>
      </w:r>
    </w:p>
    <w:p w:rsidR="005941DD" w:rsidRPr="005941DD" w:rsidRDefault="005941DD" w:rsidP="00D015C7">
      <w:pPr>
        <w:spacing w:after="0"/>
        <w:rPr>
          <w:rFonts w:ascii="Arial" w:hAnsi="Arial" w:cs="Arial"/>
          <w:lang w:val="en-US"/>
        </w:rPr>
      </w:pPr>
      <w:r w:rsidRPr="005941DD">
        <w:rPr>
          <w:rFonts w:ascii="Arial" w:hAnsi="Arial" w:cs="Arial"/>
          <w:lang w:val="en-US"/>
        </w:rPr>
        <w:t xml:space="preserve">SECU_SSI_ZF </w:t>
      </w:r>
    </w:p>
    <w:p w:rsidR="005941DD" w:rsidRPr="005941DD" w:rsidRDefault="005941DD" w:rsidP="00D015C7">
      <w:pPr>
        <w:spacing w:after="0"/>
        <w:rPr>
          <w:rFonts w:ascii="Arial" w:hAnsi="Arial" w:cs="Arial"/>
          <w:lang w:val="en-US"/>
        </w:rPr>
      </w:pPr>
      <w:r w:rsidRPr="005941DD">
        <w:rPr>
          <w:rFonts w:ascii="Arial" w:hAnsi="Arial" w:cs="Arial"/>
          <w:lang w:val="en-US"/>
        </w:rPr>
        <w:t xml:space="preserve">SECU_SSI_ZS </w:t>
      </w:r>
    </w:p>
    <w:p w:rsidR="005941DD" w:rsidRDefault="005941DD" w:rsidP="00D015C7">
      <w:pPr>
        <w:spacing w:after="0"/>
        <w:rPr>
          <w:rFonts w:ascii="Arial" w:hAnsi="Arial" w:cs="Arial"/>
        </w:rPr>
      </w:pPr>
      <w:r>
        <w:rPr>
          <w:rFonts w:ascii="Arial" w:hAnsi="Arial" w:cs="Arial"/>
        </w:rPr>
        <w:t>SECU_SSI_ZDAI circulation</w:t>
      </w:r>
    </w:p>
    <w:p w:rsidR="005941DD" w:rsidRDefault="005941DD" w:rsidP="00D015C7">
      <w:pPr>
        <w:spacing w:after="0"/>
        <w:rPr>
          <w:rFonts w:ascii="Arial" w:hAnsi="Arial" w:cs="Arial"/>
        </w:rPr>
      </w:pPr>
      <w:r>
        <w:rPr>
          <w:rFonts w:ascii="Arial" w:hAnsi="Arial" w:cs="Arial"/>
        </w:rPr>
        <w:t>SECU_SSI_ZDAI locaux</w:t>
      </w:r>
      <w:r w:rsidRPr="00CD214F">
        <w:rPr>
          <w:rFonts w:ascii="Arial" w:hAnsi="Arial" w:cs="Arial"/>
        </w:rPr>
        <w:t xml:space="preserve"> (hachurage couleur des</w:t>
      </w:r>
      <w:r>
        <w:rPr>
          <w:rFonts w:ascii="Arial" w:hAnsi="Arial" w:cs="Arial"/>
        </w:rPr>
        <w:t xml:space="preserve"> zones)</w:t>
      </w:r>
    </w:p>
    <w:p w:rsidR="005941DD" w:rsidRPr="00CD214F" w:rsidRDefault="005941DD" w:rsidP="00D015C7">
      <w:pPr>
        <w:spacing w:after="0"/>
        <w:rPr>
          <w:rFonts w:ascii="Arial" w:hAnsi="Arial" w:cs="Arial"/>
        </w:rPr>
      </w:pPr>
      <w:r>
        <w:rPr>
          <w:rFonts w:ascii="Arial" w:hAnsi="Arial" w:cs="Arial"/>
        </w:rPr>
        <w:t>SECU_SSI_ZDAI locaux à risques</w:t>
      </w:r>
    </w:p>
    <w:p w:rsidR="005941DD" w:rsidRPr="00D015C7" w:rsidRDefault="005941DD" w:rsidP="00D015C7">
      <w:pPr>
        <w:spacing w:after="0"/>
        <w:ind w:left="768"/>
        <w:rPr>
          <w:rFonts w:ascii="Arial" w:hAnsi="Arial" w:cs="Arial"/>
          <w:b/>
          <w:color w:val="FF0000"/>
        </w:rPr>
      </w:pPr>
    </w:p>
    <w:p w:rsidR="005941DD" w:rsidRDefault="005941DD" w:rsidP="00D015C7">
      <w:pPr>
        <w:spacing w:after="0"/>
        <w:rPr>
          <w:rFonts w:ascii="Arial" w:hAnsi="Arial" w:cs="Arial"/>
        </w:rPr>
      </w:pPr>
      <w:r w:rsidRPr="002556E3">
        <w:rPr>
          <w:rFonts w:ascii="Arial" w:hAnsi="Arial" w:cs="Arial"/>
          <w:b/>
          <w:color w:val="FF0000"/>
        </w:rPr>
        <w:t>SURF_</w:t>
      </w:r>
      <w:r>
        <w:rPr>
          <w:rFonts w:ascii="Arial" w:hAnsi="Arial" w:cs="Arial"/>
        </w:rPr>
        <w:t xml:space="preserve"> (Tous les calques concernant les surfaces)</w:t>
      </w:r>
    </w:p>
    <w:p w:rsidR="00602477" w:rsidRDefault="00602477" w:rsidP="00D015C7">
      <w:pPr>
        <w:spacing w:after="0"/>
        <w:rPr>
          <w:rFonts w:ascii="Arial" w:hAnsi="Arial" w:cs="Arial"/>
        </w:rPr>
      </w:pPr>
      <w:r>
        <w:rPr>
          <w:rFonts w:ascii="Arial" w:hAnsi="Arial" w:cs="Arial"/>
        </w:rPr>
        <w:t>SURF_BAT</w:t>
      </w:r>
    </w:p>
    <w:p w:rsidR="00602477" w:rsidRDefault="00602477" w:rsidP="00D015C7">
      <w:pPr>
        <w:spacing w:after="0"/>
        <w:rPr>
          <w:rFonts w:ascii="Arial" w:hAnsi="Arial" w:cs="Arial"/>
        </w:rPr>
      </w:pPr>
      <w:proofErr w:type="spellStart"/>
      <w:r>
        <w:rPr>
          <w:rFonts w:ascii="Arial" w:hAnsi="Arial" w:cs="Arial"/>
        </w:rPr>
        <w:t>SURF_boisé</w:t>
      </w:r>
      <w:proofErr w:type="spellEnd"/>
    </w:p>
    <w:p w:rsidR="00602477" w:rsidRDefault="00602477" w:rsidP="00D015C7">
      <w:pPr>
        <w:spacing w:after="0"/>
        <w:rPr>
          <w:rFonts w:ascii="Arial" w:hAnsi="Arial" w:cs="Arial"/>
        </w:rPr>
      </w:pPr>
      <w:proofErr w:type="spellStart"/>
      <w:r>
        <w:rPr>
          <w:rFonts w:ascii="Arial" w:hAnsi="Arial" w:cs="Arial"/>
        </w:rPr>
        <w:t>SURF_haie</w:t>
      </w:r>
      <w:proofErr w:type="spellEnd"/>
    </w:p>
    <w:p w:rsidR="00D73423" w:rsidRDefault="00D73423" w:rsidP="00D015C7">
      <w:pPr>
        <w:spacing w:after="0"/>
        <w:rPr>
          <w:rFonts w:ascii="Arial" w:hAnsi="Arial" w:cs="Arial"/>
        </w:rPr>
      </w:pPr>
      <w:proofErr w:type="spellStart"/>
      <w:r>
        <w:rPr>
          <w:rFonts w:ascii="Arial" w:hAnsi="Arial" w:cs="Arial"/>
        </w:rPr>
        <w:t>SURF_innocupée</w:t>
      </w:r>
      <w:proofErr w:type="spellEnd"/>
      <w:r>
        <w:rPr>
          <w:rFonts w:ascii="Arial" w:hAnsi="Arial" w:cs="Arial"/>
        </w:rPr>
        <w:t xml:space="preserve"> (locaux vides)…………………………………………..</w:t>
      </w:r>
      <w:r>
        <w:rPr>
          <w:rFonts w:ascii="Arial" w:hAnsi="Arial" w:cs="Arial"/>
        </w:rPr>
        <w:tab/>
      </w:r>
      <w:proofErr w:type="gramStart"/>
      <w:r>
        <w:rPr>
          <w:rFonts w:ascii="Arial" w:hAnsi="Arial" w:cs="Arial"/>
        </w:rPr>
        <w:t>rouge</w:t>
      </w:r>
      <w:proofErr w:type="gramEnd"/>
    </w:p>
    <w:p w:rsidR="005941DD" w:rsidRDefault="005941DD" w:rsidP="00D015C7">
      <w:pPr>
        <w:spacing w:after="0"/>
        <w:rPr>
          <w:rFonts w:ascii="Arial" w:hAnsi="Arial" w:cs="Arial"/>
        </w:rPr>
      </w:pPr>
      <w:proofErr w:type="spellStart"/>
      <w:r>
        <w:rPr>
          <w:rFonts w:ascii="Arial" w:hAnsi="Arial" w:cs="Arial"/>
        </w:rPr>
        <w:t>SURF_limite</w:t>
      </w:r>
      <w:proofErr w:type="spellEnd"/>
      <w:r>
        <w:rPr>
          <w:rFonts w:ascii="Arial" w:hAnsi="Arial" w:cs="Arial"/>
        </w:rPr>
        <w:t xml:space="preserve"> ser</w:t>
      </w:r>
      <w:r w:rsidR="003B2D9F">
        <w:rPr>
          <w:rFonts w:ascii="Arial" w:hAnsi="Arial" w:cs="Arial"/>
        </w:rPr>
        <w:t>vice (en SDO)…………………………………………….</w:t>
      </w:r>
      <w:r>
        <w:rPr>
          <w:rFonts w:ascii="Arial" w:hAnsi="Arial" w:cs="Arial"/>
        </w:rPr>
        <w:t xml:space="preserve"> </w:t>
      </w:r>
      <w:r>
        <w:rPr>
          <w:rFonts w:ascii="Arial" w:hAnsi="Arial" w:cs="Arial"/>
        </w:rPr>
        <w:tab/>
        <w:t>Vert 52</w:t>
      </w:r>
    </w:p>
    <w:p w:rsidR="005941DD" w:rsidRDefault="005941DD" w:rsidP="00D015C7">
      <w:pPr>
        <w:spacing w:after="0"/>
        <w:rPr>
          <w:rFonts w:ascii="Arial" w:hAnsi="Arial" w:cs="Arial"/>
        </w:rPr>
      </w:pPr>
      <w:proofErr w:type="spellStart"/>
      <w:r>
        <w:rPr>
          <w:rFonts w:ascii="Arial" w:hAnsi="Arial" w:cs="Arial"/>
        </w:rPr>
        <w:t>SURF_limite</w:t>
      </w:r>
      <w:proofErr w:type="spellEnd"/>
      <w:r>
        <w:rPr>
          <w:rFonts w:ascii="Arial" w:hAnsi="Arial" w:cs="Arial"/>
        </w:rPr>
        <w:t xml:space="preserve"> service hachure</w:t>
      </w:r>
    </w:p>
    <w:p w:rsidR="005941DD" w:rsidRDefault="005941DD" w:rsidP="00D015C7">
      <w:pPr>
        <w:spacing w:after="0"/>
        <w:rPr>
          <w:rFonts w:ascii="Arial" w:hAnsi="Arial" w:cs="Arial"/>
        </w:rPr>
      </w:pPr>
      <w:proofErr w:type="spellStart"/>
      <w:r>
        <w:rPr>
          <w:rFonts w:ascii="Arial" w:hAnsi="Arial" w:cs="Arial"/>
        </w:rPr>
        <w:t>SURF_massif</w:t>
      </w:r>
      <w:proofErr w:type="spellEnd"/>
      <w:r>
        <w:rPr>
          <w:rFonts w:ascii="Arial" w:hAnsi="Arial" w:cs="Arial"/>
        </w:rPr>
        <w:t>…………………………..................................................</w:t>
      </w:r>
      <w:r>
        <w:rPr>
          <w:rFonts w:ascii="Arial" w:hAnsi="Arial" w:cs="Arial"/>
        </w:rPr>
        <w:tab/>
      </w:r>
      <w:proofErr w:type="gramStart"/>
      <w:r>
        <w:rPr>
          <w:rFonts w:ascii="Arial" w:hAnsi="Arial" w:cs="Arial"/>
        </w:rPr>
        <w:t>vert</w:t>
      </w:r>
      <w:proofErr w:type="gramEnd"/>
      <w:r>
        <w:rPr>
          <w:rFonts w:ascii="Arial" w:hAnsi="Arial" w:cs="Arial"/>
        </w:rPr>
        <w:t xml:space="preserve"> 86</w:t>
      </w:r>
    </w:p>
    <w:p w:rsidR="005941DD" w:rsidRDefault="005941DD" w:rsidP="00D015C7">
      <w:pPr>
        <w:spacing w:after="0"/>
        <w:rPr>
          <w:rFonts w:ascii="Arial" w:hAnsi="Arial" w:cs="Arial"/>
        </w:rPr>
      </w:pPr>
      <w:proofErr w:type="spellStart"/>
      <w:r>
        <w:rPr>
          <w:rFonts w:ascii="Arial" w:hAnsi="Arial" w:cs="Arial"/>
        </w:rPr>
        <w:t>SURF_patio</w:t>
      </w:r>
      <w:proofErr w:type="spellEnd"/>
      <w:r>
        <w:rPr>
          <w:rFonts w:ascii="Arial" w:hAnsi="Arial" w:cs="Arial"/>
        </w:rPr>
        <w:t>………………………………………………………………..</w:t>
      </w:r>
      <w:r>
        <w:rPr>
          <w:rFonts w:ascii="Arial" w:hAnsi="Arial" w:cs="Arial"/>
        </w:rPr>
        <w:tab/>
      </w:r>
      <w:proofErr w:type="spellStart"/>
      <w:r>
        <w:rPr>
          <w:rFonts w:ascii="Arial" w:hAnsi="Arial" w:cs="Arial"/>
        </w:rPr>
        <w:t>Maron</w:t>
      </w:r>
      <w:proofErr w:type="spellEnd"/>
      <w:r>
        <w:rPr>
          <w:rFonts w:ascii="Arial" w:hAnsi="Arial" w:cs="Arial"/>
        </w:rPr>
        <w:t xml:space="preserve"> 35</w:t>
      </w:r>
    </w:p>
    <w:p w:rsidR="005941DD" w:rsidRDefault="005941DD" w:rsidP="00D015C7">
      <w:pPr>
        <w:spacing w:after="0"/>
        <w:rPr>
          <w:rFonts w:ascii="Arial" w:hAnsi="Arial" w:cs="Arial"/>
        </w:rPr>
      </w:pPr>
      <w:proofErr w:type="spellStart"/>
      <w:r>
        <w:rPr>
          <w:rFonts w:ascii="Arial" w:hAnsi="Arial" w:cs="Arial"/>
        </w:rPr>
        <w:t>SURF_pelouse</w:t>
      </w:r>
      <w:proofErr w:type="spellEnd"/>
      <w:r>
        <w:rPr>
          <w:rFonts w:ascii="Arial" w:hAnsi="Arial" w:cs="Arial"/>
        </w:rPr>
        <w:t>……………………………………………………………</w:t>
      </w:r>
      <w:r>
        <w:rPr>
          <w:rFonts w:ascii="Arial" w:hAnsi="Arial" w:cs="Arial"/>
        </w:rPr>
        <w:tab/>
        <w:t>vert 82</w:t>
      </w:r>
    </w:p>
    <w:p w:rsidR="005941DD" w:rsidRDefault="005941DD" w:rsidP="00D015C7">
      <w:pPr>
        <w:spacing w:after="0"/>
        <w:rPr>
          <w:rFonts w:ascii="Arial" w:hAnsi="Arial" w:cs="Arial"/>
        </w:rPr>
      </w:pPr>
      <w:r>
        <w:rPr>
          <w:rFonts w:ascii="Arial" w:hAnsi="Arial" w:cs="Arial"/>
        </w:rPr>
        <w:t>SURF_SDO ………………………………………………………………</w:t>
      </w:r>
      <w:r>
        <w:rPr>
          <w:rFonts w:ascii="Arial" w:hAnsi="Arial" w:cs="Arial"/>
        </w:rPr>
        <w:tab/>
        <w:t>Bleu 150</w:t>
      </w:r>
    </w:p>
    <w:p w:rsidR="00773A00" w:rsidRPr="0073763D" w:rsidRDefault="005941DD" w:rsidP="00D015C7">
      <w:pPr>
        <w:spacing w:after="0"/>
        <w:rPr>
          <w:rFonts w:ascii="Arial" w:hAnsi="Arial" w:cs="Arial"/>
        </w:rPr>
      </w:pPr>
      <w:r w:rsidRPr="0073763D">
        <w:rPr>
          <w:rFonts w:ascii="Arial" w:hAnsi="Arial" w:cs="Arial"/>
        </w:rPr>
        <w:t>SURF_SHOB………………………………………………..……………</w:t>
      </w:r>
      <w:r w:rsidRPr="0073763D">
        <w:rPr>
          <w:rFonts w:ascii="Arial" w:hAnsi="Arial" w:cs="Arial"/>
        </w:rPr>
        <w:tab/>
        <w:t>magenta</w:t>
      </w:r>
    </w:p>
    <w:p w:rsidR="005941DD" w:rsidRPr="00D015C7" w:rsidRDefault="005941DD" w:rsidP="00D015C7">
      <w:pPr>
        <w:spacing w:after="0"/>
        <w:rPr>
          <w:rFonts w:ascii="Arial" w:hAnsi="Arial" w:cs="Arial"/>
        </w:rPr>
      </w:pPr>
      <w:r w:rsidRPr="0073763D">
        <w:rPr>
          <w:rFonts w:ascii="Arial" w:hAnsi="Arial" w:cs="Arial"/>
        </w:rPr>
        <w:t>SURF_SHON……………………………………………………..………</w:t>
      </w:r>
      <w:r w:rsidRPr="0073763D">
        <w:rPr>
          <w:rFonts w:ascii="Arial" w:hAnsi="Arial" w:cs="Arial"/>
        </w:rPr>
        <w:tab/>
      </w:r>
      <w:r w:rsidRPr="00D015C7">
        <w:rPr>
          <w:rFonts w:ascii="Arial" w:hAnsi="Arial" w:cs="Arial"/>
        </w:rPr>
        <w:t>cyan</w:t>
      </w:r>
    </w:p>
    <w:p w:rsidR="005941DD" w:rsidRDefault="005941DD" w:rsidP="00D015C7">
      <w:pPr>
        <w:spacing w:after="0"/>
        <w:rPr>
          <w:rFonts w:ascii="Arial" w:hAnsi="Arial" w:cs="Arial"/>
        </w:rPr>
      </w:pPr>
      <w:r>
        <w:rPr>
          <w:rFonts w:ascii="Arial" w:hAnsi="Arial" w:cs="Arial"/>
        </w:rPr>
        <w:t>SURF_SP (de plancher)………………</w:t>
      </w:r>
      <w:r w:rsidR="00773A00">
        <w:rPr>
          <w:rFonts w:ascii="Arial" w:hAnsi="Arial" w:cs="Arial"/>
        </w:rPr>
        <w:t>…………………………..........</w:t>
      </w:r>
      <w:r w:rsidR="00773A00">
        <w:rPr>
          <w:rFonts w:ascii="Arial" w:hAnsi="Arial" w:cs="Arial"/>
        </w:rPr>
        <w:tab/>
        <w:t>v</w:t>
      </w:r>
      <w:r>
        <w:rPr>
          <w:rFonts w:ascii="Arial" w:hAnsi="Arial" w:cs="Arial"/>
        </w:rPr>
        <w:t>ert</w:t>
      </w:r>
    </w:p>
    <w:p w:rsidR="005941DD" w:rsidRDefault="00E510A7" w:rsidP="00D015C7">
      <w:pPr>
        <w:spacing w:after="0"/>
        <w:rPr>
          <w:rFonts w:ascii="Arial" w:hAnsi="Arial" w:cs="Arial"/>
        </w:rPr>
      </w:pPr>
      <w:r>
        <w:rPr>
          <w:rFonts w:ascii="Arial" w:hAnsi="Arial" w:cs="Arial"/>
          <w:noProof/>
          <w:lang w:eastAsia="fr-FR"/>
        </w:rPr>
        <w:pict>
          <v:shape id="_x0000_s1087" type="#_x0000_t32" style="position:absolute;margin-left:486.75pt;margin-top:-17.4pt;width:.05pt;height:548.25pt;z-index:251714560" o:connectortype="straight" strokecolor="#548dd4" strokeweight="3pt">
            <v:shadow type="perspective" color="#243f60" opacity=".5" offset="1pt" offset2="-1pt"/>
          </v:shape>
        </w:pict>
      </w:r>
      <w:r>
        <w:rPr>
          <w:rFonts w:ascii="Arial" w:hAnsi="Arial" w:cs="Arial"/>
          <w:noProof/>
          <w:lang w:eastAsia="fr-FR"/>
        </w:rPr>
        <w:pict>
          <v:shape id="_x0000_s1086" type="#_x0000_t32" style="position:absolute;margin-left:349.5pt;margin-top:-17.4pt;width:.05pt;height:548.25pt;z-index:251713536" o:connectortype="straight" strokecolor="#548dd4" strokeweight="3pt">
            <v:shadow type="perspective" color="#243f60" opacity=".5" offset="1pt" offset2="-1pt"/>
          </v:shape>
        </w:pict>
      </w:r>
      <w:r w:rsidR="005941DD">
        <w:rPr>
          <w:rFonts w:ascii="Arial" w:hAnsi="Arial" w:cs="Arial"/>
        </w:rPr>
        <w:t>SURF_ST (techniqu</w:t>
      </w:r>
      <w:r w:rsidR="00773A00">
        <w:rPr>
          <w:rFonts w:ascii="Arial" w:hAnsi="Arial" w:cs="Arial"/>
        </w:rPr>
        <w:t>e……………………………………………............</w:t>
      </w:r>
      <w:r w:rsidR="00773A00">
        <w:rPr>
          <w:rFonts w:ascii="Arial" w:hAnsi="Arial" w:cs="Arial"/>
        </w:rPr>
        <w:tab/>
        <w:t>m</w:t>
      </w:r>
      <w:r w:rsidR="005941DD">
        <w:rPr>
          <w:rFonts w:ascii="Arial" w:hAnsi="Arial" w:cs="Arial"/>
        </w:rPr>
        <w:t>arron 12</w:t>
      </w:r>
    </w:p>
    <w:p w:rsidR="005941DD" w:rsidRDefault="005941DD" w:rsidP="00D015C7">
      <w:pPr>
        <w:spacing w:after="0"/>
        <w:rPr>
          <w:rFonts w:ascii="Arial" w:hAnsi="Arial" w:cs="Arial"/>
        </w:rPr>
      </w:pPr>
      <w:r>
        <w:rPr>
          <w:rFonts w:ascii="Arial" w:hAnsi="Arial" w:cs="Arial"/>
        </w:rPr>
        <w:t>SURF_SU………………………………………………….……………..</w:t>
      </w:r>
      <w:r>
        <w:rPr>
          <w:rFonts w:ascii="Arial" w:hAnsi="Arial" w:cs="Arial"/>
        </w:rPr>
        <w:tab/>
      </w:r>
      <w:proofErr w:type="gramStart"/>
      <w:r>
        <w:rPr>
          <w:rFonts w:ascii="Arial" w:hAnsi="Arial" w:cs="Arial"/>
        </w:rPr>
        <w:t>rouge</w:t>
      </w:r>
      <w:proofErr w:type="gramEnd"/>
    </w:p>
    <w:p w:rsidR="005941DD" w:rsidRDefault="005941DD" w:rsidP="00D015C7">
      <w:pPr>
        <w:spacing w:after="0"/>
        <w:rPr>
          <w:rFonts w:ascii="Arial" w:hAnsi="Arial" w:cs="Arial"/>
        </w:rPr>
      </w:pPr>
      <w:r>
        <w:rPr>
          <w:rFonts w:ascii="Arial" w:hAnsi="Arial" w:cs="Arial"/>
        </w:rPr>
        <w:t>SURF_SU TXT ………………………………………………………………</w:t>
      </w:r>
      <w:r>
        <w:rPr>
          <w:rFonts w:ascii="Arial" w:hAnsi="Arial" w:cs="Arial"/>
        </w:rPr>
        <w:tab/>
        <w:t>rouge</w:t>
      </w:r>
    </w:p>
    <w:p w:rsidR="005941DD" w:rsidRDefault="005941DD" w:rsidP="00D015C7">
      <w:pPr>
        <w:spacing w:after="0"/>
        <w:rPr>
          <w:rFonts w:ascii="Arial" w:hAnsi="Arial" w:cs="Arial"/>
        </w:rPr>
      </w:pPr>
      <w:r>
        <w:rPr>
          <w:rFonts w:ascii="Arial" w:hAnsi="Arial" w:cs="Arial"/>
        </w:rPr>
        <w:t>SURF_SU ASC ESC…………………………………………………….</w:t>
      </w:r>
      <w:r>
        <w:rPr>
          <w:rFonts w:ascii="Arial" w:hAnsi="Arial" w:cs="Arial"/>
        </w:rPr>
        <w:tab/>
        <w:t>ASC bleu nuit ESC vert</w:t>
      </w:r>
    </w:p>
    <w:p w:rsidR="005941DD" w:rsidRDefault="005941DD" w:rsidP="00D015C7">
      <w:pPr>
        <w:spacing w:after="0"/>
        <w:rPr>
          <w:rFonts w:ascii="Arial" w:hAnsi="Arial" w:cs="Arial"/>
        </w:rPr>
      </w:pPr>
      <w:r>
        <w:rPr>
          <w:rFonts w:ascii="Arial" w:hAnsi="Arial" w:cs="Arial"/>
        </w:rPr>
        <w:t xml:space="preserve">SURF_SU </w:t>
      </w:r>
      <w:proofErr w:type="spellStart"/>
      <w:r>
        <w:rPr>
          <w:rFonts w:ascii="Arial" w:hAnsi="Arial" w:cs="Arial"/>
        </w:rPr>
        <w:t>circul</w:t>
      </w:r>
      <w:proofErr w:type="spellEnd"/>
      <w:r>
        <w:rPr>
          <w:rFonts w:ascii="Arial" w:hAnsi="Arial" w:cs="Arial"/>
        </w:rPr>
        <w:t>……………………………………………………………..</w:t>
      </w:r>
      <w:r>
        <w:rPr>
          <w:rFonts w:ascii="Arial" w:hAnsi="Arial" w:cs="Arial"/>
        </w:rPr>
        <w:tab/>
      </w:r>
      <w:proofErr w:type="gramStart"/>
      <w:r>
        <w:rPr>
          <w:rFonts w:ascii="Arial" w:hAnsi="Arial" w:cs="Arial"/>
        </w:rPr>
        <w:t>orange</w:t>
      </w:r>
      <w:proofErr w:type="gramEnd"/>
      <w:r>
        <w:rPr>
          <w:rFonts w:ascii="Arial" w:hAnsi="Arial" w:cs="Arial"/>
        </w:rPr>
        <w:t xml:space="preserve"> 30</w:t>
      </w:r>
    </w:p>
    <w:p w:rsidR="005941DD" w:rsidRDefault="005941DD" w:rsidP="00D015C7">
      <w:pPr>
        <w:spacing w:after="0"/>
        <w:rPr>
          <w:rFonts w:ascii="Arial" w:hAnsi="Arial" w:cs="Arial"/>
        </w:rPr>
      </w:pPr>
      <w:r>
        <w:rPr>
          <w:rFonts w:ascii="Arial" w:hAnsi="Arial" w:cs="Arial"/>
        </w:rPr>
        <w:t xml:space="preserve">SURF_SU </w:t>
      </w:r>
      <w:proofErr w:type="spellStart"/>
      <w:r>
        <w:rPr>
          <w:rFonts w:ascii="Arial" w:hAnsi="Arial" w:cs="Arial"/>
        </w:rPr>
        <w:t>cir</w:t>
      </w:r>
      <w:r w:rsidR="003B2D9F">
        <w:rPr>
          <w:rFonts w:ascii="Arial" w:hAnsi="Arial" w:cs="Arial"/>
        </w:rPr>
        <w:t>cul</w:t>
      </w:r>
      <w:proofErr w:type="spellEnd"/>
      <w:r w:rsidR="003B2D9F">
        <w:rPr>
          <w:rFonts w:ascii="Arial" w:hAnsi="Arial" w:cs="Arial"/>
        </w:rPr>
        <w:t xml:space="preserve"> </w:t>
      </w:r>
      <w:r w:rsidR="007F3904">
        <w:rPr>
          <w:rFonts w:ascii="Arial" w:hAnsi="Arial" w:cs="Arial"/>
        </w:rPr>
        <w:t>TXT…………………………………………………….</w:t>
      </w:r>
      <w:r w:rsidR="007F3904">
        <w:rPr>
          <w:rFonts w:ascii="Arial" w:hAnsi="Arial" w:cs="Arial"/>
        </w:rPr>
        <w:tab/>
      </w:r>
      <w:r>
        <w:rPr>
          <w:rFonts w:ascii="Arial" w:hAnsi="Arial" w:cs="Arial"/>
        </w:rPr>
        <w:t>orange 30</w:t>
      </w:r>
    </w:p>
    <w:p w:rsidR="005941DD" w:rsidRDefault="005941DD" w:rsidP="00D015C7">
      <w:pPr>
        <w:spacing w:after="0"/>
        <w:rPr>
          <w:rFonts w:ascii="Arial" w:hAnsi="Arial" w:cs="Arial"/>
        </w:rPr>
      </w:pPr>
      <w:r>
        <w:rPr>
          <w:rFonts w:ascii="Arial" w:hAnsi="Arial" w:cs="Arial"/>
        </w:rPr>
        <w:t>SURF_SU EXT (cours extérieur patio)……………………………………..</w:t>
      </w:r>
      <w:r>
        <w:rPr>
          <w:rFonts w:ascii="Arial" w:hAnsi="Arial" w:cs="Arial"/>
        </w:rPr>
        <w:tab/>
      </w:r>
      <w:proofErr w:type="gramStart"/>
      <w:r>
        <w:rPr>
          <w:rFonts w:ascii="Arial" w:hAnsi="Arial" w:cs="Arial"/>
        </w:rPr>
        <w:t>gris</w:t>
      </w:r>
      <w:proofErr w:type="gramEnd"/>
    </w:p>
    <w:p w:rsidR="005941DD" w:rsidRDefault="005941DD" w:rsidP="00D015C7">
      <w:pPr>
        <w:spacing w:after="0"/>
        <w:rPr>
          <w:rFonts w:ascii="Arial" w:hAnsi="Arial" w:cs="Arial"/>
        </w:rPr>
      </w:pPr>
      <w:r>
        <w:rPr>
          <w:rFonts w:ascii="Arial" w:hAnsi="Arial" w:cs="Arial"/>
        </w:rPr>
        <w:t>SURF_SU groupe…………………………………………………………....</w:t>
      </w:r>
      <w:r>
        <w:rPr>
          <w:rFonts w:ascii="Arial" w:hAnsi="Arial" w:cs="Arial"/>
        </w:rPr>
        <w:tab/>
        <w:t>rouge</w:t>
      </w:r>
    </w:p>
    <w:p w:rsidR="005941DD" w:rsidRDefault="005941DD" w:rsidP="00D015C7">
      <w:pPr>
        <w:spacing w:after="0"/>
        <w:rPr>
          <w:rFonts w:ascii="Arial" w:hAnsi="Arial" w:cs="Arial"/>
        </w:rPr>
      </w:pPr>
      <w:r>
        <w:rPr>
          <w:rFonts w:ascii="Arial" w:hAnsi="Arial" w:cs="Arial"/>
        </w:rPr>
        <w:t>SURF_SU SANIT</w:t>
      </w:r>
    </w:p>
    <w:p w:rsidR="00602477" w:rsidRDefault="00602477" w:rsidP="00D015C7">
      <w:pPr>
        <w:spacing w:after="0"/>
        <w:rPr>
          <w:rFonts w:ascii="Arial" w:hAnsi="Arial" w:cs="Arial"/>
        </w:rPr>
      </w:pPr>
      <w:proofErr w:type="spellStart"/>
      <w:r>
        <w:rPr>
          <w:rFonts w:ascii="Arial" w:hAnsi="Arial" w:cs="Arial"/>
        </w:rPr>
        <w:t>SURF_terrain</w:t>
      </w:r>
      <w:proofErr w:type="spellEnd"/>
    </w:p>
    <w:p w:rsidR="009C29C6" w:rsidRDefault="009C29C6" w:rsidP="00D015C7">
      <w:pPr>
        <w:spacing w:after="0"/>
        <w:rPr>
          <w:rFonts w:ascii="Arial" w:hAnsi="Arial" w:cs="Arial"/>
        </w:rPr>
      </w:pPr>
      <w:proofErr w:type="spellStart"/>
      <w:r>
        <w:rPr>
          <w:rFonts w:ascii="Arial" w:hAnsi="Arial" w:cs="Arial"/>
        </w:rPr>
        <w:t>SURF_te</w:t>
      </w:r>
      <w:r w:rsidR="00773A00">
        <w:rPr>
          <w:rFonts w:ascii="Arial" w:hAnsi="Arial" w:cs="Arial"/>
        </w:rPr>
        <w:t>rrasse</w:t>
      </w:r>
      <w:proofErr w:type="spellEnd"/>
      <w:r w:rsidR="00773A00">
        <w:rPr>
          <w:rFonts w:ascii="Arial" w:hAnsi="Arial" w:cs="Arial"/>
        </w:rPr>
        <w:t xml:space="preserve"> ……………………………………………………………</w:t>
      </w:r>
      <w:r w:rsidR="00773A00">
        <w:rPr>
          <w:rFonts w:ascii="Arial" w:hAnsi="Arial" w:cs="Arial"/>
        </w:rPr>
        <w:tab/>
        <w:t>c</w:t>
      </w:r>
      <w:r>
        <w:rPr>
          <w:rFonts w:ascii="Arial" w:hAnsi="Arial" w:cs="Arial"/>
        </w:rPr>
        <w:t>yan</w:t>
      </w:r>
    </w:p>
    <w:p w:rsidR="005941DD" w:rsidRDefault="005941DD" w:rsidP="00D015C7">
      <w:pPr>
        <w:spacing w:after="0"/>
        <w:rPr>
          <w:rFonts w:ascii="Arial" w:hAnsi="Arial" w:cs="Arial"/>
        </w:rPr>
      </w:pPr>
      <w:proofErr w:type="spellStart"/>
      <w:r>
        <w:rPr>
          <w:rFonts w:ascii="Arial" w:hAnsi="Arial" w:cs="Arial"/>
        </w:rPr>
        <w:t>SURF_vitrage</w:t>
      </w:r>
      <w:proofErr w:type="spellEnd"/>
      <w:r>
        <w:rPr>
          <w:rFonts w:ascii="Arial" w:hAnsi="Arial" w:cs="Arial"/>
        </w:rPr>
        <w:t xml:space="preserve"> (sur plan façade)</w:t>
      </w:r>
    </w:p>
    <w:p w:rsidR="005941DD" w:rsidRPr="00D015C7" w:rsidRDefault="005941DD" w:rsidP="00D015C7">
      <w:pPr>
        <w:spacing w:after="0"/>
        <w:ind w:left="768"/>
        <w:rPr>
          <w:rFonts w:ascii="Arial" w:hAnsi="Arial" w:cs="Arial"/>
        </w:rPr>
      </w:pPr>
    </w:p>
    <w:p w:rsidR="005941DD" w:rsidRDefault="005941DD" w:rsidP="00D015C7">
      <w:pPr>
        <w:spacing w:after="0"/>
        <w:rPr>
          <w:rFonts w:ascii="Arial" w:hAnsi="Arial" w:cs="Arial"/>
        </w:rPr>
      </w:pPr>
      <w:r>
        <w:rPr>
          <w:rFonts w:ascii="Arial" w:hAnsi="Arial" w:cs="Arial"/>
          <w:b/>
          <w:color w:val="FF0000"/>
        </w:rPr>
        <w:t>TEL</w:t>
      </w:r>
      <w:r w:rsidRPr="00023533">
        <w:rPr>
          <w:rFonts w:ascii="Arial" w:hAnsi="Arial" w:cs="Arial"/>
          <w:b/>
          <w:color w:val="FF0000"/>
        </w:rPr>
        <w:t>_</w:t>
      </w:r>
      <w:r>
        <w:rPr>
          <w:rFonts w:ascii="Arial" w:hAnsi="Arial" w:cs="Arial"/>
        </w:rPr>
        <w:t xml:space="preserve"> (Tous l</w:t>
      </w:r>
      <w:r w:rsidR="00D015C7">
        <w:rPr>
          <w:rFonts w:ascii="Arial" w:hAnsi="Arial" w:cs="Arial"/>
        </w:rPr>
        <w:t>es calques concernant les téléphones</w:t>
      </w:r>
      <w:r>
        <w:rPr>
          <w:rFonts w:ascii="Arial" w:hAnsi="Arial" w:cs="Arial"/>
        </w:rPr>
        <w:t>)</w:t>
      </w:r>
    </w:p>
    <w:p w:rsidR="00F56BCA" w:rsidRDefault="00F56BCA" w:rsidP="00D015C7">
      <w:pPr>
        <w:spacing w:after="0"/>
        <w:rPr>
          <w:rFonts w:ascii="Arial" w:hAnsi="Arial" w:cs="Arial"/>
        </w:rPr>
      </w:pPr>
      <w:r>
        <w:rPr>
          <w:rFonts w:ascii="Arial" w:hAnsi="Arial" w:cs="Arial"/>
        </w:rPr>
        <w:t>TEL_PC (prise téléphone)</w:t>
      </w:r>
    </w:p>
    <w:p w:rsidR="00F56BCA" w:rsidRDefault="005941DD" w:rsidP="00D015C7">
      <w:pPr>
        <w:spacing w:after="0"/>
        <w:rPr>
          <w:rFonts w:ascii="Arial" w:hAnsi="Arial" w:cs="Arial"/>
        </w:rPr>
      </w:pPr>
      <w:r>
        <w:rPr>
          <w:rFonts w:ascii="Arial" w:hAnsi="Arial" w:cs="Arial"/>
        </w:rPr>
        <w:t xml:space="preserve">TEL_MAT (dans locaux </w:t>
      </w:r>
      <w:proofErr w:type="spellStart"/>
      <w:r>
        <w:rPr>
          <w:rFonts w:ascii="Arial" w:hAnsi="Arial" w:cs="Arial"/>
        </w:rPr>
        <w:t>techn</w:t>
      </w:r>
      <w:proofErr w:type="spellEnd"/>
      <w:r>
        <w:rPr>
          <w:rFonts w:ascii="Arial" w:hAnsi="Arial" w:cs="Arial"/>
        </w:rPr>
        <w:t>)……………………………………….......</w:t>
      </w:r>
      <w:r>
        <w:rPr>
          <w:rFonts w:ascii="Arial" w:hAnsi="Arial" w:cs="Arial"/>
        </w:rPr>
        <w:tab/>
        <w:t>gris 08</w:t>
      </w:r>
    </w:p>
    <w:p w:rsidR="005941DD" w:rsidRPr="00D015C7" w:rsidRDefault="005941DD" w:rsidP="00D015C7">
      <w:pPr>
        <w:spacing w:after="0"/>
        <w:ind w:left="768"/>
        <w:rPr>
          <w:rFonts w:ascii="Arial" w:hAnsi="Arial" w:cs="Arial"/>
          <w:b/>
          <w:color w:val="FF0000"/>
        </w:rPr>
      </w:pPr>
    </w:p>
    <w:p w:rsidR="005941DD" w:rsidRDefault="005941DD" w:rsidP="00D015C7">
      <w:pPr>
        <w:spacing w:after="0"/>
        <w:rPr>
          <w:rFonts w:ascii="Arial" w:hAnsi="Arial" w:cs="Arial"/>
        </w:rPr>
      </w:pPr>
      <w:r>
        <w:rPr>
          <w:rFonts w:ascii="Arial" w:hAnsi="Arial" w:cs="Arial"/>
          <w:b/>
          <w:color w:val="FF0000"/>
        </w:rPr>
        <w:t>TEXT</w:t>
      </w:r>
      <w:r w:rsidRPr="00023533">
        <w:rPr>
          <w:rFonts w:ascii="Arial" w:hAnsi="Arial" w:cs="Arial"/>
          <w:b/>
          <w:color w:val="FF0000"/>
        </w:rPr>
        <w:t>_</w:t>
      </w:r>
      <w:r>
        <w:rPr>
          <w:rFonts w:ascii="Arial" w:hAnsi="Arial" w:cs="Arial"/>
        </w:rPr>
        <w:t xml:space="preserve"> (Tous les calques concernant les textes)</w:t>
      </w:r>
    </w:p>
    <w:p w:rsidR="005941DD" w:rsidRDefault="005941DD" w:rsidP="00D015C7">
      <w:pPr>
        <w:spacing w:after="0"/>
        <w:rPr>
          <w:rFonts w:ascii="Arial" w:hAnsi="Arial" w:cs="Arial"/>
        </w:rPr>
      </w:pPr>
      <w:r>
        <w:rPr>
          <w:rFonts w:ascii="Arial" w:hAnsi="Arial" w:cs="Arial"/>
        </w:rPr>
        <w:t>TEXT_ASC ESC (numéro d’ascenseur et d’escalier)……………..…..</w:t>
      </w:r>
      <w:r>
        <w:rPr>
          <w:rFonts w:ascii="Arial" w:hAnsi="Arial" w:cs="Arial"/>
        </w:rPr>
        <w:tab/>
      </w:r>
      <w:proofErr w:type="gramStart"/>
      <w:r>
        <w:rPr>
          <w:rFonts w:ascii="Arial" w:hAnsi="Arial" w:cs="Arial"/>
        </w:rPr>
        <w:t>noir</w:t>
      </w:r>
      <w:proofErr w:type="gramEnd"/>
    </w:p>
    <w:p w:rsidR="005941DD" w:rsidRDefault="005941DD" w:rsidP="00D015C7">
      <w:pPr>
        <w:spacing w:after="0"/>
        <w:rPr>
          <w:rFonts w:ascii="Arial" w:hAnsi="Arial" w:cs="Arial"/>
        </w:rPr>
      </w:pPr>
      <w:r>
        <w:rPr>
          <w:rFonts w:ascii="Arial" w:hAnsi="Arial" w:cs="Arial"/>
        </w:rPr>
        <w:t>TEXT_BAT………………………………………………………………....</w:t>
      </w:r>
      <w:r>
        <w:rPr>
          <w:rFonts w:ascii="Arial" w:hAnsi="Arial" w:cs="Arial"/>
        </w:rPr>
        <w:tab/>
        <w:t>noir</w:t>
      </w:r>
    </w:p>
    <w:p w:rsidR="005941DD" w:rsidRDefault="005941DD" w:rsidP="00D015C7">
      <w:pPr>
        <w:spacing w:after="0"/>
        <w:rPr>
          <w:rFonts w:ascii="Arial" w:hAnsi="Arial" w:cs="Arial"/>
        </w:rPr>
      </w:pPr>
      <w:proofErr w:type="spellStart"/>
      <w:r>
        <w:rPr>
          <w:rFonts w:ascii="Arial" w:hAnsi="Arial" w:cs="Arial"/>
        </w:rPr>
        <w:t>TEXT_nom</w:t>
      </w:r>
      <w:proofErr w:type="spellEnd"/>
      <w:r>
        <w:rPr>
          <w:rFonts w:ascii="Arial" w:hAnsi="Arial" w:cs="Arial"/>
        </w:rPr>
        <w:t xml:space="preserve"> de rue………………………………………………………..…..</w:t>
      </w:r>
      <w:r>
        <w:rPr>
          <w:rFonts w:ascii="Arial" w:hAnsi="Arial" w:cs="Arial"/>
        </w:rPr>
        <w:tab/>
      </w:r>
      <w:proofErr w:type="gramStart"/>
      <w:r>
        <w:rPr>
          <w:rFonts w:ascii="Arial" w:hAnsi="Arial" w:cs="Arial"/>
        </w:rPr>
        <w:t>noir</w:t>
      </w:r>
      <w:proofErr w:type="gramEnd"/>
    </w:p>
    <w:p w:rsidR="005941DD" w:rsidRDefault="005941DD" w:rsidP="00D015C7">
      <w:pPr>
        <w:spacing w:after="0"/>
        <w:rPr>
          <w:rFonts w:ascii="Arial" w:hAnsi="Arial" w:cs="Arial"/>
        </w:rPr>
      </w:pPr>
      <w:proofErr w:type="spellStart"/>
      <w:r>
        <w:rPr>
          <w:rFonts w:ascii="Arial" w:hAnsi="Arial" w:cs="Arial"/>
        </w:rPr>
        <w:t>TEXT_patio</w:t>
      </w:r>
      <w:proofErr w:type="spellEnd"/>
    </w:p>
    <w:p w:rsidR="005941DD" w:rsidRDefault="005941DD" w:rsidP="00D015C7">
      <w:pPr>
        <w:spacing w:after="0"/>
        <w:rPr>
          <w:rFonts w:ascii="Arial" w:hAnsi="Arial" w:cs="Arial"/>
        </w:rPr>
      </w:pPr>
      <w:proofErr w:type="spellStart"/>
      <w:r>
        <w:rPr>
          <w:rFonts w:ascii="Arial" w:hAnsi="Arial" w:cs="Arial"/>
        </w:rPr>
        <w:t>TEXT_personnel</w:t>
      </w:r>
      <w:proofErr w:type="spellEnd"/>
      <w:r>
        <w:rPr>
          <w:rFonts w:ascii="Arial" w:hAnsi="Arial" w:cs="Arial"/>
        </w:rPr>
        <w:t xml:space="preserve"> (nom des personnes occupant la pièce)………….</w:t>
      </w:r>
      <w:r>
        <w:rPr>
          <w:rFonts w:ascii="Arial" w:hAnsi="Arial" w:cs="Arial"/>
        </w:rPr>
        <w:tab/>
        <w:t>rose 21</w:t>
      </w:r>
    </w:p>
    <w:p w:rsidR="005941DD" w:rsidRDefault="005941DD" w:rsidP="00D015C7">
      <w:pPr>
        <w:spacing w:after="0"/>
        <w:rPr>
          <w:rFonts w:ascii="Arial" w:hAnsi="Arial" w:cs="Arial"/>
        </w:rPr>
      </w:pPr>
      <w:proofErr w:type="spellStart"/>
      <w:r>
        <w:rPr>
          <w:rFonts w:ascii="Arial" w:hAnsi="Arial" w:cs="Arial"/>
        </w:rPr>
        <w:t>TEXT_pièce</w:t>
      </w:r>
      <w:proofErr w:type="spellEnd"/>
      <w:r>
        <w:rPr>
          <w:rFonts w:ascii="Arial" w:hAnsi="Arial" w:cs="Arial"/>
        </w:rPr>
        <w:t xml:space="preserve"> (sauf </w:t>
      </w:r>
      <w:proofErr w:type="spellStart"/>
      <w:r>
        <w:rPr>
          <w:rFonts w:ascii="Arial" w:hAnsi="Arial" w:cs="Arial"/>
        </w:rPr>
        <w:t>txt</w:t>
      </w:r>
      <w:proofErr w:type="spellEnd"/>
      <w:r>
        <w:rPr>
          <w:rFonts w:ascii="Arial" w:hAnsi="Arial" w:cs="Arial"/>
        </w:rPr>
        <w:t xml:space="preserve"> </w:t>
      </w:r>
      <w:proofErr w:type="spellStart"/>
      <w:r>
        <w:rPr>
          <w:rFonts w:ascii="Arial" w:hAnsi="Arial" w:cs="Arial"/>
        </w:rPr>
        <w:t>esc</w:t>
      </w:r>
      <w:proofErr w:type="spellEnd"/>
      <w:r>
        <w:rPr>
          <w:rFonts w:ascii="Arial" w:hAnsi="Arial" w:cs="Arial"/>
        </w:rPr>
        <w:t xml:space="preserve"> et </w:t>
      </w:r>
      <w:proofErr w:type="spellStart"/>
      <w:r>
        <w:rPr>
          <w:rFonts w:ascii="Arial" w:hAnsi="Arial" w:cs="Arial"/>
        </w:rPr>
        <w:t>asc</w:t>
      </w:r>
      <w:proofErr w:type="spellEnd"/>
      <w:r>
        <w:rPr>
          <w:rFonts w:ascii="Arial" w:hAnsi="Arial" w:cs="Arial"/>
        </w:rPr>
        <w:t>)</w:t>
      </w:r>
    </w:p>
    <w:p w:rsidR="005941DD" w:rsidRDefault="005941DD" w:rsidP="00D015C7">
      <w:pPr>
        <w:spacing w:after="0"/>
        <w:rPr>
          <w:rFonts w:ascii="Arial" w:hAnsi="Arial" w:cs="Arial"/>
        </w:rPr>
      </w:pPr>
      <w:proofErr w:type="spellStart"/>
      <w:r>
        <w:rPr>
          <w:rFonts w:ascii="Arial" w:hAnsi="Arial" w:cs="Arial"/>
        </w:rPr>
        <w:t>TEXT_plan</w:t>
      </w:r>
      <w:proofErr w:type="spellEnd"/>
    </w:p>
    <w:p w:rsidR="005941DD" w:rsidRDefault="005941DD" w:rsidP="00D015C7">
      <w:pPr>
        <w:spacing w:after="0"/>
        <w:rPr>
          <w:rFonts w:ascii="Arial" w:hAnsi="Arial" w:cs="Arial"/>
        </w:rPr>
      </w:pPr>
      <w:proofErr w:type="spellStart"/>
      <w:r>
        <w:rPr>
          <w:rFonts w:ascii="Arial" w:hAnsi="Arial" w:cs="Arial"/>
        </w:rPr>
        <w:t>TEXT_porte</w:t>
      </w:r>
      <w:proofErr w:type="spellEnd"/>
      <w:r>
        <w:rPr>
          <w:rFonts w:ascii="Arial" w:hAnsi="Arial" w:cs="Arial"/>
        </w:rPr>
        <w:t>……………………………………………………………..…</w:t>
      </w:r>
      <w:r>
        <w:rPr>
          <w:rFonts w:ascii="Arial" w:hAnsi="Arial" w:cs="Arial"/>
        </w:rPr>
        <w:tab/>
        <w:t>noir</w:t>
      </w:r>
    </w:p>
    <w:p w:rsidR="005941DD" w:rsidRDefault="005941DD" w:rsidP="00D015C7">
      <w:pPr>
        <w:spacing w:after="0"/>
        <w:rPr>
          <w:rFonts w:ascii="Arial" w:hAnsi="Arial" w:cs="Arial"/>
        </w:rPr>
      </w:pPr>
      <w:proofErr w:type="spellStart"/>
      <w:r>
        <w:rPr>
          <w:rFonts w:ascii="Arial" w:hAnsi="Arial" w:cs="Arial"/>
        </w:rPr>
        <w:t>TEXT_secteur</w:t>
      </w:r>
      <w:proofErr w:type="spellEnd"/>
      <w:r>
        <w:rPr>
          <w:rFonts w:ascii="Arial" w:hAnsi="Arial" w:cs="Arial"/>
        </w:rPr>
        <w:t xml:space="preserve">  (secteur 1, </w:t>
      </w:r>
      <w:proofErr w:type="gramStart"/>
      <w:r>
        <w:rPr>
          <w:rFonts w:ascii="Arial" w:hAnsi="Arial" w:cs="Arial"/>
        </w:rPr>
        <w:t>2 ,</w:t>
      </w:r>
      <w:proofErr w:type="gramEnd"/>
      <w:r>
        <w:rPr>
          <w:rFonts w:ascii="Arial" w:hAnsi="Arial" w:cs="Arial"/>
        </w:rPr>
        <w:t xml:space="preserve"> 3)</w:t>
      </w:r>
    </w:p>
    <w:p w:rsidR="005941DD" w:rsidRDefault="005941DD" w:rsidP="00D015C7">
      <w:pPr>
        <w:spacing w:after="0"/>
        <w:rPr>
          <w:rFonts w:ascii="Arial" w:hAnsi="Arial" w:cs="Arial"/>
        </w:rPr>
      </w:pPr>
      <w:proofErr w:type="spellStart"/>
      <w:r>
        <w:rPr>
          <w:rFonts w:ascii="Arial" w:hAnsi="Arial" w:cs="Arial"/>
        </w:rPr>
        <w:t>TEXT_service</w:t>
      </w:r>
      <w:proofErr w:type="spellEnd"/>
      <w:r>
        <w:rPr>
          <w:rFonts w:ascii="Arial" w:hAnsi="Arial" w:cs="Arial"/>
        </w:rPr>
        <w:t xml:space="preserve"> (nom des ser</w:t>
      </w:r>
      <w:r w:rsidR="00773A00">
        <w:rPr>
          <w:rFonts w:ascii="Arial" w:hAnsi="Arial" w:cs="Arial"/>
        </w:rPr>
        <w:t>vices et des unités)…………………….…</w:t>
      </w:r>
      <w:r w:rsidR="00773A00">
        <w:rPr>
          <w:rFonts w:ascii="Arial" w:hAnsi="Arial" w:cs="Arial"/>
        </w:rPr>
        <w:tab/>
        <w:t>b</w:t>
      </w:r>
      <w:r>
        <w:rPr>
          <w:rFonts w:ascii="Arial" w:hAnsi="Arial" w:cs="Arial"/>
        </w:rPr>
        <w:t>leu 150</w:t>
      </w:r>
    </w:p>
    <w:p w:rsidR="005941DD" w:rsidRDefault="005941DD" w:rsidP="00D015C7">
      <w:pPr>
        <w:spacing w:after="0"/>
        <w:rPr>
          <w:rFonts w:ascii="Arial" w:hAnsi="Arial" w:cs="Arial"/>
        </w:rPr>
      </w:pPr>
      <w:r>
        <w:rPr>
          <w:rFonts w:ascii="Arial" w:hAnsi="Arial" w:cs="Arial"/>
        </w:rPr>
        <w:t>TEXT_TECHN</w:t>
      </w:r>
      <w:r w:rsidR="00773A00">
        <w:rPr>
          <w:rFonts w:ascii="Arial" w:hAnsi="Arial" w:cs="Arial"/>
        </w:rPr>
        <w:t>…………………………………………………………….</w:t>
      </w:r>
      <w:r w:rsidR="00773A00">
        <w:rPr>
          <w:rFonts w:ascii="Arial" w:hAnsi="Arial" w:cs="Arial"/>
        </w:rPr>
        <w:tab/>
        <w:t>noir</w:t>
      </w:r>
    </w:p>
    <w:p w:rsidR="005B0829" w:rsidRDefault="009D0884" w:rsidP="00D015C7">
      <w:pPr>
        <w:spacing w:after="0"/>
        <w:rPr>
          <w:rFonts w:ascii="Arial" w:hAnsi="Arial" w:cs="Arial"/>
        </w:rPr>
      </w:pPr>
      <w:r w:rsidRPr="009D0884">
        <w:rPr>
          <w:rFonts w:ascii="Arial" w:hAnsi="Arial" w:cs="Arial"/>
        </w:rPr>
        <w:t>TEXT_TECHN EXT chu</w:t>
      </w:r>
      <w:r>
        <w:rPr>
          <w:rFonts w:ascii="Arial" w:hAnsi="Arial" w:cs="Arial"/>
        </w:rPr>
        <w:t>………………………………………………….</w:t>
      </w:r>
      <w:r>
        <w:rPr>
          <w:rFonts w:ascii="Arial" w:hAnsi="Arial" w:cs="Arial"/>
        </w:rPr>
        <w:tab/>
        <w:t>noir</w:t>
      </w:r>
    </w:p>
    <w:p w:rsidR="009D0884" w:rsidRPr="009D0884" w:rsidRDefault="009D0884" w:rsidP="00D015C7">
      <w:pPr>
        <w:spacing w:after="0"/>
        <w:rPr>
          <w:rFonts w:ascii="Arial" w:hAnsi="Arial" w:cs="Arial"/>
        </w:rPr>
      </w:pPr>
    </w:p>
    <w:p w:rsidR="005B0829" w:rsidRDefault="005941DD" w:rsidP="00D015C7">
      <w:pPr>
        <w:spacing w:after="0"/>
        <w:rPr>
          <w:rFonts w:ascii="Arial" w:hAnsi="Arial" w:cs="Arial"/>
        </w:rPr>
      </w:pPr>
      <w:r w:rsidRPr="008D2FF2">
        <w:rPr>
          <w:rFonts w:ascii="Arial" w:hAnsi="Arial" w:cs="Arial"/>
          <w:b/>
          <w:color w:val="FF0000"/>
        </w:rPr>
        <w:t>TRAJ_</w:t>
      </w:r>
      <w:r w:rsidR="008D2FF2">
        <w:rPr>
          <w:rFonts w:ascii="Arial" w:hAnsi="Arial" w:cs="Arial"/>
          <w:b/>
          <w:color w:val="FF0000"/>
        </w:rPr>
        <w:t xml:space="preserve"> </w:t>
      </w:r>
      <w:r>
        <w:rPr>
          <w:rFonts w:ascii="Arial" w:hAnsi="Arial" w:cs="Arial"/>
        </w:rPr>
        <w:t>(tracé du trajet)</w:t>
      </w:r>
    </w:p>
    <w:p w:rsidR="005B0829" w:rsidRDefault="005B0829" w:rsidP="00D015C7">
      <w:pPr>
        <w:spacing w:after="0"/>
        <w:rPr>
          <w:rFonts w:ascii="Arial" w:hAnsi="Arial" w:cs="Arial"/>
        </w:rPr>
      </w:pPr>
    </w:p>
    <w:p w:rsidR="005941DD" w:rsidRDefault="00C23803" w:rsidP="002837C0">
      <w:pPr>
        <w:spacing w:after="0"/>
        <w:rPr>
          <w:rFonts w:ascii="Arial" w:hAnsi="Arial" w:cs="Arial"/>
        </w:rPr>
      </w:pPr>
      <w:r>
        <w:rPr>
          <w:rFonts w:ascii="Arial" w:hAnsi="Arial" w:cs="Arial"/>
        </w:rPr>
        <w:tab/>
      </w:r>
    </w:p>
    <w:p w:rsidR="005941DD" w:rsidRPr="00D015C7" w:rsidRDefault="005941DD" w:rsidP="00D015C7">
      <w:pPr>
        <w:spacing w:after="0"/>
        <w:ind w:left="768"/>
        <w:rPr>
          <w:rFonts w:ascii="Arial" w:hAnsi="Arial" w:cs="Arial"/>
        </w:rPr>
      </w:pPr>
    </w:p>
    <w:p w:rsidR="002837C0" w:rsidRDefault="00634397" w:rsidP="002837C0">
      <w:pPr>
        <w:spacing w:after="0"/>
        <w:rPr>
          <w:rFonts w:ascii="Arial" w:hAnsi="Arial" w:cs="Arial"/>
        </w:rPr>
      </w:pPr>
      <w:r>
        <w:rPr>
          <w:rFonts w:ascii="Arial" w:hAnsi="Arial" w:cs="Arial"/>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70"/>
        <w:gridCol w:w="2715"/>
        <w:gridCol w:w="2850"/>
      </w:tblGrid>
      <w:tr w:rsidR="002837C0" w:rsidTr="002837C0">
        <w:trPr>
          <w:trHeight w:val="1275"/>
        </w:trPr>
        <w:tc>
          <w:tcPr>
            <w:tcW w:w="6870" w:type="dxa"/>
          </w:tcPr>
          <w:p w:rsidR="002837C0" w:rsidRDefault="002837C0" w:rsidP="002837C0">
            <w:pPr>
              <w:spacing w:after="0"/>
              <w:rPr>
                <w:rFonts w:ascii="Arial" w:hAnsi="Arial" w:cs="Arial"/>
              </w:rPr>
            </w:pPr>
            <w:r>
              <w:rPr>
                <w:rFonts w:ascii="Arial" w:hAnsi="Arial" w:cs="Arial"/>
                <w:b/>
                <w:color w:val="FF0000"/>
              </w:rPr>
              <w:t>VEG</w:t>
            </w:r>
            <w:r w:rsidRPr="00023533">
              <w:rPr>
                <w:rFonts w:ascii="Arial" w:hAnsi="Arial" w:cs="Arial"/>
                <w:b/>
                <w:color w:val="FF0000"/>
              </w:rPr>
              <w:t>_</w:t>
            </w:r>
            <w:r>
              <w:rPr>
                <w:rFonts w:ascii="Arial" w:hAnsi="Arial" w:cs="Arial"/>
              </w:rPr>
              <w:t xml:space="preserve"> (Toute végétation)</w:t>
            </w:r>
          </w:p>
          <w:p w:rsidR="002837C0" w:rsidRDefault="002837C0" w:rsidP="002837C0">
            <w:pPr>
              <w:spacing w:after="0"/>
              <w:rPr>
                <w:rFonts w:ascii="Arial" w:hAnsi="Arial" w:cs="Arial"/>
              </w:rPr>
            </w:pPr>
            <w:proofErr w:type="spellStart"/>
            <w:r>
              <w:rPr>
                <w:rFonts w:ascii="Arial" w:hAnsi="Arial" w:cs="Arial"/>
              </w:rPr>
              <w:t>VEG_arbre</w:t>
            </w:r>
            <w:proofErr w:type="spellEnd"/>
            <w:r>
              <w:rPr>
                <w:rFonts w:ascii="Arial" w:hAnsi="Arial" w:cs="Arial"/>
              </w:rPr>
              <w:t xml:space="preserve"> (arbustes)</w:t>
            </w:r>
          </w:p>
          <w:p w:rsidR="002837C0" w:rsidRDefault="002837C0" w:rsidP="002837C0">
            <w:pPr>
              <w:spacing w:after="0"/>
              <w:rPr>
                <w:rFonts w:ascii="Arial" w:hAnsi="Arial" w:cs="Arial"/>
              </w:rPr>
            </w:pPr>
            <w:proofErr w:type="spellStart"/>
            <w:r>
              <w:rPr>
                <w:rFonts w:ascii="Arial" w:hAnsi="Arial" w:cs="Arial"/>
              </w:rPr>
              <w:t>VEG_boisé</w:t>
            </w:r>
            <w:proofErr w:type="spellEnd"/>
          </w:p>
          <w:p w:rsidR="002837C0" w:rsidRDefault="002837C0" w:rsidP="002837C0">
            <w:pPr>
              <w:spacing w:after="0"/>
              <w:rPr>
                <w:rFonts w:ascii="Arial" w:hAnsi="Arial" w:cs="Arial"/>
              </w:rPr>
            </w:pPr>
            <w:proofErr w:type="spellStart"/>
            <w:r>
              <w:rPr>
                <w:rFonts w:ascii="Arial" w:hAnsi="Arial" w:cs="Arial"/>
              </w:rPr>
              <w:t>VEG_boisé</w:t>
            </w:r>
            <w:proofErr w:type="spellEnd"/>
            <w:r>
              <w:rPr>
                <w:rFonts w:ascii="Arial" w:hAnsi="Arial" w:cs="Arial"/>
              </w:rPr>
              <w:t xml:space="preserve"> contour</w:t>
            </w:r>
          </w:p>
          <w:p w:rsidR="002837C0" w:rsidRDefault="002837C0" w:rsidP="002837C0">
            <w:pPr>
              <w:spacing w:after="0"/>
              <w:rPr>
                <w:rFonts w:ascii="Arial" w:hAnsi="Arial" w:cs="Arial"/>
              </w:rPr>
            </w:pPr>
            <w:r>
              <w:rPr>
                <w:rFonts w:ascii="Arial" w:hAnsi="Arial" w:cs="Arial"/>
              </w:rPr>
              <w:t>VEG_EXT chu…………………………………………………………….</w:t>
            </w:r>
          </w:p>
          <w:p w:rsidR="002837C0" w:rsidRDefault="002837C0" w:rsidP="002837C0">
            <w:pPr>
              <w:spacing w:after="0"/>
              <w:rPr>
                <w:rFonts w:ascii="Arial" w:hAnsi="Arial" w:cs="Arial"/>
              </w:rPr>
            </w:pPr>
            <w:proofErr w:type="spellStart"/>
            <w:r>
              <w:rPr>
                <w:rFonts w:ascii="Arial" w:hAnsi="Arial" w:cs="Arial"/>
              </w:rPr>
              <w:t>VEG_gravillon</w:t>
            </w:r>
            <w:proofErr w:type="spellEnd"/>
            <w:r>
              <w:rPr>
                <w:rFonts w:ascii="Arial" w:hAnsi="Arial" w:cs="Arial"/>
              </w:rPr>
              <w:t xml:space="preserve">…………………………………………………………….. </w:t>
            </w:r>
            <w:proofErr w:type="spellStart"/>
            <w:r>
              <w:rPr>
                <w:rFonts w:ascii="Arial" w:hAnsi="Arial" w:cs="Arial"/>
              </w:rPr>
              <w:t>VEG_haie</w:t>
            </w:r>
            <w:proofErr w:type="spellEnd"/>
            <w:r>
              <w:rPr>
                <w:rFonts w:ascii="Arial" w:hAnsi="Arial" w:cs="Arial"/>
              </w:rPr>
              <w:t xml:space="preserve">………………………………………………………………….. </w:t>
            </w:r>
            <w:proofErr w:type="spellStart"/>
            <w:r>
              <w:rPr>
                <w:rFonts w:ascii="Arial" w:hAnsi="Arial" w:cs="Arial"/>
              </w:rPr>
              <w:t>VEG_haie</w:t>
            </w:r>
            <w:proofErr w:type="spellEnd"/>
            <w:r>
              <w:rPr>
                <w:rFonts w:ascii="Arial" w:hAnsi="Arial" w:cs="Arial"/>
              </w:rPr>
              <w:t xml:space="preserve"> contour………………………………………………………… </w:t>
            </w:r>
            <w:proofErr w:type="spellStart"/>
            <w:r>
              <w:rPr>
                <w:rFonts w:ascii="Arial" w:hAnsi="Arial" w:cs="Arial"/>
              </w:rPr>
              <w:t>VEG_massif</w:t>
            </w:r>
            <w:proofErr w:type="spellEnd"/>
            <w:r>
              <w:rPr>
                <w:rFonts w:ascii="Arial" w:hAnsi="Arial" w:cs="Arial"/>
              </w:rPr>
              <w:t xml:space="preserve">………………………………………………………………. </w:t>
            </w:r>
            <w:proofErr w:type="spellStart"/>
            <w:r>
              <w:rPr>
                <w:rFonts w:ascii="Arial" w:hAnsi="Arial" w:cs="Arial"/>
              </w:rPr>
              <w:t>VEG_massif</w:t>
            </w:r>
            <w:proofErr w:type="spellEnd"/>
            <w:r>
              <w:rPr>
                <w:rFonts w:ascii="Arial" w:hAnsi="Arial" w:cs="Arial"/>
              </w:rPr>
              <w:t xml:space="preserve"> contour………………………………………………</w:t>
            </w:r>
          </w:p>
          <w:p w:rsidR="002837C0" w:rsidRDefault="002837C0" w:rsidP="002837C0">
            <w:pPr>
              <w:spacing w:after="0"/>
              <w:rPr>
                <w:rFonts w:ascii="Arial" w:hAnsi="Arial" w:cs="Arial"/>
              </w:rPr>
            </w:pPr>
            <w:proofErr w:type="spellStart"/>
            <w:r>
              <w:rPr>
                <w:rFonts w:ascii="Arial" w:hAnsi="Arial" w:cs="Arial"/>
              </w:rPr>
              <w:t>VEG_patio</w:t>
            </w:r>
            <w:proofErr w:type="spellEnd"/>
            <w:r>
              <w:rPr>
                <w:rFonts w:ascii="Arial" w:hAnsi="Arial" w:cs="Arial"/>
              </w:rPr>
              <w:t xml:space="preserve"> contour……………………………………………………… </w:t>
            </w:r>
            <w:proofErr w:type="spellStart"/>
            <w:r>
              <w:rPr>
                <w:rFonts w:ascii="Arial" w:hAnsi="Arial" w:cs="Arial"/>
              </w:rPr>
              <w:t>VEG_pelouse</w:t>
            </w:r>
            <w:proofErr w:type="spellEnd"/>
            <w:r>
              <w:rPr>
                <w:rFonts w:ascii="Arial" w:hAnsi="Arial" w:cs="Arial"/>
              </w:rPr>
              <w:t xml:space="preserve">…………………………………………………….………. </w:t>
            </w:r>
            <w:proofErr w:type="spellStart"/>
            <w:r>
              <w:rPr>
                <w:rFonts w:ascii="Arial" w:hAnsi="Arial" w:cs="Arial"/>
              </w:rPr>
              <w:t>VEG_pelouse</w:t>
            </w:r>
            <w:proofErr w:type="spellEnd"/>
            <w:r>
              <w:rPr>
                <w:rFonts w:ascii="Arial" w:hAnsi="Arial" w:cs="Arial"/>
              </w:rPr>
              <w:t xml:space="preserve"> contour…………………………………………………… </w:t>
            </w:r>
            <w:proofErr w:type="spellStart"/>
            <w:r>
              <w:rPr>
                <w:rFonts w:ascii="Arial" w:hAnsi="Arial" w:cs="Arial"/>
              </w:rPr>
              <w:t>VEG_talus</w:t>
            </w:r>
            <w:proofErr w:type="spellEnd"/>
            <w:r>
              <w:rPr>
                <w:rFonts w:ascii="Arial" w:hAnsi="Arial" w:cs="Arial"/>
              </w:rPr>
              <w:t xml:space="preserve">……………………………………………………………….. </w:t>
            </w:r>
            <w:proofErr w:type="spellStart"/>
            <w:r>
              <w:rPr>
                <w:rFonts w:ascii="Arial" w:hAnsi="Arial" w:cs="Arial"/>
              </w:rPr>
              <w:t>VEG_terre</w:t>
            </w:r>
            <w:proofErr w:type="spellEnd"/>
            <w:r>
              <w:rPr>
                <w:rFonts w:ascii="Arial" w:hAnsi="Arial" w:cs="Arial"/>
              </w:rPr>
              <w:t>…………………………………………………………………. VEG_TXT…………………………………………………………………</w:t>
            </w:r>
          </w:p>
        </w:tc>
        <w:tc>
          <w:tcPr>
            <w:tcW w:w="2715" w:type="dxa"/>
            <w:shd w:val="clear" w:color="auto" w:fill="auto"/>
          </w:tcPr>
          <w:p w:rsidR="002837C0" w:rsidRDefault="002837C0" w:rsidP="002837C0">
            <w:pPr>
              <w:spacing w:after="0"/>
              <w:rPr>
                <w:rFonts w:ascii="Arial" w:hAnsi="Arial" w:cs="Arial"/>
              </w:rPr>
            </w:pPr>
          </w:p>
          <w:p w:rsidR="002837C0" w:rsidRDefault="002837C0" w:rsidP="002837C0">
            <w:pPr>
              <w:spacing w:after="0"/>
              <w:rPr>
                <w:rFonts w:ascii="Arial" w:hAnsi="Arial" w:cs="Arial"/>
              </w:rPr>
            </w:pPr>
          </w:p>
          <w:p w:rsidR="002837C0" w:rsidRDefault="002837C0" w:rsidP="002837C0">
            <w:pPr>
              <w:spacing w:after="0"/>
              <w:rPr>
                <w:rFonts w:ascii="Arial" w:hAnsi="Arial" w:cs="Arial"/>
              </w:rPr>
            </w:pPr>
          </w:p>
          <w:p w:rsidR="002837C0" w:rsidRDefault="002837C0" w:rsidP="002837C0">
            <w:pPr>
              <w:spacing w:after="0"/>
              <w:rPr>
                <w:rFonts w:ascii="Arial" w:hAnsi="Arial" w:cs="Arial"/>
              </w:rPr>
            </w:pPr>
          </w:p>
          <w:p w:rsidR="002837C0" w:rsidRDefault="002837C0" w:rsidP="002837C0">
            <w:pPr>
              <w:spacing w:after="0"/>
              <w:rPr>
                <w:rFonts w:ascii="Arial" w:hAnsi="Arial" w:cs="Arial"/>
              </w:rPr>
            </w:pPr>
            <w:r>
              <w:rPr>
                <w:rFonts w:ascii="Arial" w:hAnsi="Arial" w:cs="Arial"/>
              </w:rPr>
              <w:t>vert 86</w:t>
            </w:r>
          </w:p>
          <w:p w:rsidR="002837C0" w:rsidRDefault="002837C0" w:rsidP="002837C0">
            <w:pPr>
              <w:spacing w:after="0"/>
              <w:rPr>
                <w:rFonts w:ascii="Arial" w:hAnsi="Arial" w:cs="Arial"/>
              </w:rPr>
            </w:pPr>
            <w:r>
              <w:rPr>
                <w:rFonts w:ascii="Arial" w:hAnsi="Arial" w:cs="Arial"/>
              </w:rPr>
              <w:t>jaune 41</w:t>
            </w:r>
          </w:p>
          <w:p w:rsidR="002837C0" w:rsidRDefault="002837C0" w:rsidP="002837C0">
            <w:pPr>
              <w:spacing w:after="0"/>
              <w:rPr>
                <w:rFonts w:ascii="Arial" w:hAnsi="Arial" w:cs="Arial"/>
              </w:rPr>
            </w:pPr>
            <w:r>
              <w:rPr>
                <w:rFonts w:ascii="Arial" w:hAnsi="Arial" w:cs="Arial"/>
              </w:rPr>
              <w:t>vert 96</w:t>
            </w:r>
          </w:p>
          <w:p w:rsidR="002837C0" w:rsidRDefault="002837C0" w:rsidP="002837C0">
            <w:pPr>
              <w:spacing w:after="0"/>
              <w:rPr>
                <w:rFonts w:ascii="Arial" w:hAnsi="Arial" w:cs="Arial"/>
              </w:rPr>
            </w:pPr>
            <w:r>
              <w:rPr>
                <w:rFonts w:ascii="Arial" w:hAnsi="Arial" w:cs="Arial"/>
              </w:rPr>
              <w:t>vert 96</w:t>
            </w:r>
          </w:p>
          <w:p w:rsidR="002837C0" w:rsidRDefault="002837C0" w:rsidP="002837C0">
            <w:pPr>
              <w:spacing w:after="0"/>
              <w:rPr>
                <w:rFonts w:ascii="Arial" w:hAnsi="Arial" w:cs="Arial"/>
              </w:rPr>
            </w:pPr>
            <w:r>
              <w:rPr>
                <w:rFonts w:ascii="Arial" w:hAnsi="Arial" w:cs="Arial"/>
              </w:rPr>
              <w:t>vert 86</w:t>
            </w:r>
          </w:p>
          <w:p w:rsidR="002837C0" w:rsidRDefault="002837C0" w:rsidP="002837C0">
            <w:pPr>
              <w:spacing w:after="0"/>
              <w:rPr>
                <w:rFonts w:ascii="Arial" w:hAnsi="Arial" w:cs="Arial"/>
              </w:rPr>
            </w:pPr>
            <w:r>
              <w:rPr>
                <w:rFonts w:ascii="Arial" w:hAnsi="Arial" w:cs="Arial"/>
              </w:rPr>
              <w:t>vert 86</w:t>
            </w:r>
          </w:p>
          <w:p w:rsidR="002837C0" w:rsidRDefault="002837C0" w:rsidP="002837C0">
            <w:pPr>
              <w:spacing w:after="0"/>
              <w:rPr>
                <w:rFonts w:ascii="Arial" w:hAnsi="Arial" w:cs="Arial"/>
              </w:rPr>
            </w:pPr>
            <w:r>
              <w:rPr>
                <w:rFonts w:ascii="Arial" w:hAnsi="Arial" w:cs="Arial"/>
              </w:rPr>
              <w:t>marron 35</w:t>
            </w:r>
          </w:p>
          <w:p w:rsidR="002837C0" w:rsidRDefault="002837C0" w:rsidP="002837C0">
            <w:pPr>
              <w:spacing w:after="0"/>
              <w:rPr>
                <w:rFonts w:ascii="Arial" w:hAnsi="Arial" w:cs="Arial"/>
              </w:rPr>
            </w:pPr>
            <w:r>
              <w:rPr>
                <w:rFonts w:ascii="Arial" w:hAnsi="Arial" w:cs="Arial"/>
              </w:rPr>
              <w:t>vert 82</w:t>
            </w:r>
          </w:p>
          <w:p w:rsidR="002837C0" w:rsidRDefault="002837C0" w:rsidP="002837C0">
            <w:pPr>
              <w:spacing w:after="0"/>
              <w:rPr>
                <w:rFonts w:ascii="Arial" w:hAnsi="Arial" w:cs="Arial"/>
              </w:rPr>
            </w:pPr>
            <w:r>
              <w:rPr>
                <w:rFonts w:ascii="Arial" w:hAnsi="Arial" w:cs="Arial"/>
              </w:rPr>
              <w:t>vert 82</w:t>
            </w:r>
          </w:p>
          <w:p w:rsidR="002837C0" w:rsidRDefault="002837C0" w:rsidP="002837C0">
            <w:pPr>
              <w:spacing w:after="0"/>
              <w:rPr>
                <w:rFonts w:ascii="Arial" w:hAnsi="Arial" w:cs="Arial"/>
              </w:rPr>
            </w:pPr>
            <w:r>
              <w:rPr>
                <w:rFonts w:ascii="Arial" w:hAnsi="Arial" w:cs="Arial"/>
              </w:rPr>
              <w:t>marron 35</w:t>
            </w:r>
          </w:p>
          <w:p w:rsidR="002837C0" w:rsidRDefault="002837C0" w:rsidP="002837C0">
            <w:pPr>
              <w:spacing w:after="0"/>
              <w:rPr>
                <w:rFonts w:ascii="Arial" w:hAnsi="Arial" w:cs="Arial"/>
              </w:rPr>
            </w:pPr>
            <w:r>
              <w:rPr>
                <w:rFonts w:ascii="Arial" w:hAnsi="Arial" w:cs="Arial"/>
              </w:rPr>
              <w:t>marron 25</w:t>
            </w:r>
          </w:p>
          <w:p w:rsidR="002837C0" w:rsidRDefault="002837C0" w:rsidP="002837C0">
            <w:pPr>
              <w:spacing w:after="0"/>
              <w:rPr>
                <w:rFonts w:ascii="Arial" w:hAnsi="Arial" w:cs="Arial"/>
              </w:rPr>
            </w:pPr>
            <w:r>
              <w:rPr>
                <w:rFonts w:ascii="Arial" w:hAnsi="Arial" w:cs="Arial"/>
              </w:rPr>
              <w:t>noir</w:t>
            </w:r>
          </w:p>
          <w:p w:rsidR="002837C0" w:rsidRDefault="002837C0">
            <w:pPr>
              <w:rPr>
                <w:rFonts w:ascii="Arial" w:hAnsi="Arial" w:cs="Arial"/>
              </w:rPr>
            </w:pPr>
          </w:p>
        </w:tc>
        <w:tc>
          <w:tcPr>
            <w:tcW w:w="2850" w:type="dxa"/>
            <w:shd w:val="clear" w:color="auto" w:fill="auto"/>
          </w:tcPr>
          <w:p w:rsidR="002837C0" w:rsidRDefault="002837C0">
            <w:pPr>
              <w:rPr>
                <w:rFonts w:ascii="Arial" w:hAnsi="Arial" w:cs="Arial"/>
              </w:rPr>
            </w:pPr>
          </w:p>
        </w:tc>
      </w:tr>
    </w:tbl>
    <w:tbl>
      <w:tblPr>
        <w:tblpPr w:leftFromText="141" w:rightFromText="141" w:vertAnchor="text" w:horzAnchor="margin"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74"/>
        <w:gridCol w:w="2694"/>
        <w:gridCol w:w="2850"/>
      </w:tblGrid>
      <w:tr w:rsidR="00F76A6B" w:rsidTr="00303283">
        <w:trPr>
          <w:trHeight w:val="2689"/>
        </w:trPr>
        <w:tc>
          <w:tcPr>
            <w:tcW w:w="6874" w:type="dxa"/>
            <w:shd w:val="clear" w:color="auto" w:fill="auto"/>
          </w:tcPr>
          <w:p w:rsidR="00303283" w:rsidRDefault="00303283" w:rsidP="00303283">
            <w:pPr>
              <w:spacing w:after="0"/>
              <w:rPr>
                <w:rFonts w:ascii="Arial" w:hAnsi="Arial" w:cs="Arial"/>
              </w:rPr>
            </w:pPr>
            <w:r>
              <w:rPr>
                <w:rFonts w:ascii="Arial" w:hAnsi="Arial" w:cs="Arial"/>
                <w:b/>
                <w:color w:val="FF0000"/>
              </w:rPr>
              <w:t>VOIE</w:t>
            </w:r>
            <w:r w:rsidRPr="00023533">
              <w:rPr>
                <w:rFonts w:ascii="Arial" w:hAnsi="Arial" w:cs="Arial"/>
                <w:b/>
                <w:color w:val="FF0000"/>
              </w:rPr>
              <w:t>_</w:t>
            </w:r>
            <w:r>
              <w:rPr>
                <w:rFonts w:ascii="Arial" w:hAnsi="Arial" w:cs="Arial"/>
              </w:rPr>
              <w:t xml:space="preserve"> (Toute la voirie) </w:t>
            </w:r>
          </w:p>
          <w:p w:rsidR="00303283" w:rsidRDefault="00303283" w:rsidP="00303283">
            <w:pPr>
              <w:spacing w:after="0"/>
              <w:rPr>
                <w:rFonts w:ascii="Arial" w:hAnsi="Arial" w:cs="Arial"/>
              </w:rPr>
            </w:pPr>
            <w:proofErr w:type="spellStart"/>
            <w:r>
              <w:rPr>
                <w:rFonts w:ascii="Arial" w:hAnsi="Arial" w:cs="Arial"/>
              </w:rPr>
              <w:t>VOIE_bordure</w:t>
            </w:r>
            <w:proofErr w:type="spellEnd"/>
            <w:r>
              <w:rPr>
                <w:rFonts w:ascii="Arial" w:hAnsi="Arial" w:cs="Arial"/>
              </w:rPr>
              <w:t xml:space="preserve"> (rue trottoir)……………………………………………..</w:t>
            </w:r>
          </w:p>
          <w:p w:rsidR="00303283" w:rsidRDefault="00303283" w:rsidP="00303283">
            <w:pPr>
              <w:spacing w:after="0"/>
              <w:rPr>
                <w:rFonts w:ascii="Arial" w:hAnsi="Arial" w:cs="Arial"/>
              </w:rPr>
            </w:pPr>
            <w:proofErr w:type="spellStart"/>
            <w:r>
              <w:rPr>
                <w:rFonts w:ascii="Arial" w:hAnsi="Arial" w:cs="Arial"/>
              </w:rPr>
              <w:t>VOIE_chemin</w:t>
            </w:r>
            <w:proofErr w:type="spellEnd"/>
            <w:r>
              <w:rPr>
                <w:rFonts w:ascii="Arial" w:hAnsi="Arial" w:cs="Arial"/>
              </w:rPr>
              <w:t xml:space="preserve"> piéton (y compris passage piéton et </w:t>
            </w:r>
            <w:proofErr w:type="spellStart"/>
            <w:r>
              <w:rPr>
                <w:rFonts w:ascii="Arial" w:hAnsi="Arial" w:cs="Arial"/>
              </w:rPr>
              <w:t>podo</w:t>
            </w:r>
            <w:proofErr w:type="spellEnd"/>
            <w:r>
              <w:rPr>
                <w:rFonts w:ascii="Arial" w:hAnsi="Arial" w:cs="Arial"/>
              </w:rPr>
              <w:t>)……………</w:t>
            </w:r>
          </w:p>
          <w:p w:rsidR="002837C0" w:rsidRDefault="002837C0" w:rsidP="00303283">
            <w:pPr>
              <w:spacing w:after="0"/>
              <w:rPr>
                <w:rFonts w:ascii="Arial" w:hAnsi="Arial" w:cs="Arial"/>
              </w:rPr>
            </w:pPr>
            <w:r>
              <w:rPr>
                <w:rFonts w:ascii="Arial" w:hAnsi="Arial" w:cs="Arial"/>
              </w:rPr>
              <w:t>VOIE_EXT chu (voirie extérieure à l’hôpital plan de masse)………….</w:t>
            </w:r>
          </w:p>
          <w:p w:rsidR="002837C0" w:rsidRDefault="002837C0" w:rsidP="00303283">
            <w:pPr>
              <w:spacing w:after="0"/>
              <w:rPr>
                <w:rFonts w:ascii="Arial" w:hAnsi="Arial" w:cs="Arial"/>
              </w:rPr>
            </w:pPr>
            <w:r>
              <w:rPr>
                <w:rFonts w:ascii="Arial" w:hAnsi="Arial" w:cs="Arial"/>
              </w:rPr>
              <w:t>VOIE_SIGN HORIZ (flèche Stop)……………………………………….</w:t>
            </w:r>
          </w:p>
          <w:p w:rsidR="002837C0" w:rsidRDefault="002837C0" w:rsidP="00303283">
            <w:pPr>
              <w:spacing w:after="0"/>
              <w:rPr>
                <w:rFonts w:ascii="Arial" w:hAnsi="Arial" w:cs="Arial"/>
              </w:rPr>
            </w:pPr>
            <w:r>
              <w:rPr>
                <w:rFonts w:ascii="Arial" w:hAnsi="Arial" w:cs="Arial"/>
              </w:rPr>
              <w:t>VOIE_SIGN HORIZ EXT chu (flèche Stop)……………………………</w:t>
            </w:r>
          </w:p>
          <w:p w:rsidR="002837C0" w:rsidRPr="005B753B" w:rsidRDefault="002837C0" w:rsidP="00303283">
            <w:pPr>
              <w:spacing w:after="0"/>
              <w:rPr>
                <w:rFonts w:ascii="Arial" w:hAnsi="Arial" w:cs="Arial"/>
                <w:sz w:val="56"/>
                <w:szCs w:val="56"/>
              </w:rPr>
            </w:pPr>
            <w:r>
              <w:rPr>
                <w:rFonts w:ascii="Arial" w:hAnsi="Arial" w:cs="Arial"/>
              </w:rPr>
              <w:t>VOIE_SIGN HORIZ livraison…………………………………………….</w:t>
            </w:r>
          </w:p>
          <w:p w:rsidR="00F76A6B" w:rsidRDefault="00F76A6B" w:rsidP="00F76A6B">
            <w:pPr>
              <w:spacing w:after="0"/>
              <w:rPr>
                <w:rFonts w:ascii="Arial" w:hAnsi="Arial" w:cs="Arial"/>
              </w:rPr>
            </w:pPr>
            <w:r>
              <w:rPr>
                <w:rFonts w:ascii="Arial" w:hAnsi="Arial" w:cs="Arial"/>
              </w:rPr>
              <w:t>VOIE_SIGN VERTI (panneaux verticaux)………………………………</w:t>
            </w:r>
          </w:p>
          <w:p w:rsidR="00F76A6B" w:rsidRDefault="00F76A6B" w:rsidP="00F76A6B">
            <w:pPr>
              <w:rPr>
                <w:rFonts w:ascii="Arial" w:hAnsi="Arial" w:cs="Arial"/>
                <w:b/>
                <w:bCs/>
                <w:color w:val="000000"/>
                <w:sz w:val="24"/>
                <w:szCs w:val="24"/>
              </w:rPr>
            </w:pPr>
            <w:r>
              <w:rPr>
                <w:rFonts w:ascii="Arial" w:hAnsi="Arial" w:cs="Arial"/>
              </w:rPr>
              <w:t>VOIE_SIGN VERTI EXT chu………………………………………… VOIE_TXT…………………………………………………………………</w:t>
            </w:r>
          </w:p>
        </w:tc>
        <w:tc>
          <w:tcPr>
            <w:tcW w:w="2694" w:type="dxa"/>
          </w:tcPr>
          <w:p w:rsidR="00303283" w:rsidRDefault="00303283" w:rsidP="00303283">
            <w:pPr>
              <w:spacing w:after="0"/>
              <w:rPr>
                <w:rFonts w:ascii="Arial" w:hAnsi="Arial" w:cs="Arial"/>
              </w:rPr>
            </w:pPr>
            <w:r>
              <w:rPr>
                <w:rFonts w:ascii="Arial" w:hAnsi="Arial" w:cs="Arial"/>
              </w:rPr>
              <w:t>bleu 150</w:t>
            </w:r>
          </w:p>
          <w:p w:rsidR="00303283" w:rsidRDefault="00303283" w:rsidP="00303283">
            <w:pPr>
              <w:spacing w:after="0"/>
              <w:rPr>
                <w:rFonts w:ascii="Arial" w:hAnsi="Arial" w:cs="Arial"/>
              </w:rPr>
            </w:pPr>
            <w:r>
              <w:rPr>
                <w:rFonts w:ascii="Arial" w:hAnsi="Arial" w:cs="Arial"/>
              </w:rPr>
              <w:t>bleu 150</w:t>
            </w:r>
          </w:p>
          <w:p w:rsidR="00F76A6B" w:rsidRDefault="00303283" w:rsidP="00F76A6B">
            <w:pPr>
              <w:autoSpaceDE w:val="0"/>
              <w:autoSpaceDN w:val="0"/>
              <w:adjustRightInd w:val="0"/>
              <w:spacing w:after="0" w:line="240" w:lineRule="auto"/>
              <w:rPr>
                <w:rFonts w:ascii="Arial" w:hAnsi="Arial" w:cs="Arial"/>
              </w:rPr>
            </w:pPr>
            <w:r>
              <w:rPr>
                <w:rFonts w:ascii="Arial" w:hAnsi="Arial" w:cs="Arial"/>
              </w:rPr>
              <w:t>noir</w:t>
            </w:r>
          </w:p>
          <w:p w:rsidR="002837C0" w:rsidRDefault="002837C0" w:rsidP="002837C0">
            <w:pPr>
              <w:spacing w:after="0"/>
              <w:rPr>
                <w:rFonts w:ascii="Arial" w:hAnsi="Arial" w:cs="Arial"/>
              </w:rPr>
            </w:pPr>
            <w:r>
              <w:rPr>
                <w:rFonts w:ascii="Arial" w:hAnsi="Arial" w:cs="Arial"/>
              </w:rPr>
              <w:t>bleu 165</w:t>
            </w:r>
          </w:p>
          <w:p w:rsidR="002837C0" w:rsidRDefault="002837C0" w:rsidP="002837C0">
            <w:pPr>
              <w:spacing w:after="0"/>
              <w:rPr>
                <w:rFonts w:ascii="Arial" w:hAnsi="Arial" w:cs="Arial"/>
              </w:rPr>
            </w:pPr>
            <w:r>
              <w:rPr>
                <w:rFonts w:ascii="Arial" w:hAnsi="Arial" w:cs="Arial"/>
              </w:rPr>
              <w:t>orange 40</w:t>
            </w:r>
          </w:p>
          <w:p w:rsidR="002837C0" w:rsidRDefault="002837C0" w:rsidP="002837C0">
            <w:pPr>
              <w:spacing w:after="0"/>
              <w:rPr>
                <w:rFonts w:ascii="Arial" w:hAnsi="Arial" w:cs="Arial"/>
              </w:rPr>
            </w:pPr>
            <w:r>
              <w:rPr>
                <w:rFonts w:ascii="Arial" w:hAnsi="Arial" w:cs="Arial"/>
              </w:rPr>
              <w:t>gris</w:t>
            </w:r>
          </w:p>
          <w:p w:rsidR="002837C0" w:rsidRDefault="002837C0" w:rsidP="002837C0">
            <w:pPr>
              <w:spacing w:after="0"/>
              <w:rPr>
                <w:rFonts w:ascii="Arial" w:hAnsi="Arial" w:cs="Arial"/>
              </w:rPr>
            </w:pPr>
            <w:r>
              <w:rPr>
                <w:rFonts w:ascii="Arial" w:hAnsi="Arial" w:cs="Arial"/>
              </w:rPr>
              <w:t>gris</w:t>
            </w:r>
          </w:p>
          <w:p w:rsidR="002837C0" w:rsidRDefault="002837C0" w:rsidP="002837C0">
            <w:pPr>
              <w:spacing w:after="0"/>
              <w:rPr>
                <w:rFonts w:ascii="Arial" w:hAnsi="Arial" w:cs="Arial"/>
              </w:rPr>
            </w:pPr>
            <w:r>
              <w:rPr>
                <w:rFonts w:ascii="Arial" w:hAnsi="Arial" w:cs="Arial"/>
              </w:rPr>
              <w:t>gris</w:t>
            </w:r>
          </w:p>
          <w:p w:rsidR="002837C0" w:rsidRDefault="002837C0" w:rsidP="002837C0">
            <w:pPr>
              <w:autoSpaceDE w:val="0"/>
              <w:autoSpaceDN w:val="0"/>
              <w:adjustRightInd w:val="0"/>
              <w:spacing w:after="0" w:line="240" w:lineRule="auto"/>
              <w:rPr>
                <w:rFonts w:ascii="Arial" w:hAnsi="Arial" w:cs="Arial"/>
                <w:b/>
                <w:bCs/>
                <w:color w:val="000000"/>
                <w:sz w:val="24"/>
                <w:szCs w:val="24"/>
              </w:rPr>
            </w:pPr>
            <w:r>
              <w:rPr>
                <w:rFonts w:ascii="Arial" w:hAnsi="Arial" w:cs="Arial"/>
              </w:rPr>
              <w:t>gris</w:t>
            </w:r>
          </w:p>
        </w:tc>
        <w:tc>
          <w:tcPr>
            <w:tcW w:w="2850" w:type="dxa"/>
            <w:shd w:val="clear" w:color="auto" w:fill="auto"/>
          </w:tcPr>
          <w:p w:rsidR="00F76A6B" w:rsidRDefault="00F76A6B" w:rsidP="00F76A6B">
            <w:pPr>
              <w:rPr>
                <w:rFonts w:ascii="Arial" w:hAnsi="Arial" w:cs="Arial"/>
                <w:b/>
                <w:bCs/>
                <w:color w:val="000000"/>
                <w:sz w:val="24"/>
                <w:szCs w:val="24"/>
              </w:rPr>
            </w:pPr>
          </w:p>
        </w:tc>
      </w:tr>
      <w:tr w:rsidR="00F76A6B" w:rsidTr="00F76A6B">
        <w:trPr>
          <w:trHeight w:val="1834"/>
        </w:trPr>
        <w:tc>
          <w:tcPr>
            <w:tcW w:w="6874" w:type="dxa"/>
            <w:shd w:val="clear" w:color="auto" w:fill="auto"/>
          </w:tcPr>
          <w:p w:rsidR="00F76A6B" w:rsidRDefault="00F76A6B" w:rsidP="00F76A6B">
            <w:pPr>
              <w:spacing w:after="0"/>
              <w:rPr>
                <w:rFonts w:ascii="Arial" w:hAnsi="Arial" w:cs="Arial"/>
              </w:rPr>
            </w:pPr>
            <w:r>
              <w:rPr>
                <w:rFonts w:ascii="Arial" w:hAnsi="Arial" w:cs="Arial"/>
                <w:b/>
                <w:color w:val="FF0000"/>
              </w:rPr>
              <w:t>ZONAGE_</w:t>
            </w:r>
            <w:r>
              <w:rPr>
                <w:rFonts w:ascii="Arial" w:hAnsi="Arial" w:cs="Arial"/>
              </w:rPr>
              <w:t xml:space="preserve"> </w:t>
            </w:r>
          </w:p>
          <w:p w:rsidR="00F76A6B" w:rsidRDefault="00F76A6B" w:rsidP="00F76A6B">
            <w:pPr>
              <w:spacing w:after="0"/>
              <w:rPr>
                <w:rFonts w:ascii="Arial" w:hAnsi="Arial" w:cs="Arial"/>
              </w:rPr>
            </w:pPr>
            <w:proofErr w:type="spellStart"/>
            <w:r>
              <w:rPr>
                <w:rFonts w:ascii="Arial" w:hAnsi="Arial" w:cs="Arial"/>
              </w:rPr>
              <w:t>ZONE_contrôlée</w:t>
            </w:r>
            <w:proofErr w:type="spellEnd"/>
          </w:p>
          <w:p w:rsidR="00F76A6B" w:rsidRDefault="00F76A6B" w:rsidP="00F76A6B">
            <w:pPr>
              <w:spacing w:after="0"/>
              <w:rPr>
                <w:rFonts w:ascii="Arial" w:hAnsi="Arial" w:cs="Arial"/>
              </w:rPr>
            </w:pPr>
            <w:proofErr w:type="spellStart"/>
            <w:r>
              <w:rPr>
                <w:rFonts w:ascii="Arial" w:hAnsi="Arial" w:cs="Arial"/>
              </w:rPr>
              <w:t>ZONE_désamiantage</w:t>
            </w:r>
            <w:proofErr w:type="spellEnd"/>
          </w:p>
          <w:p w:rsidR="00F76A6B" w:rsidRDefault="00F76A6B" w:rsidP="00F76A6B">
            <w:pPr>
              <w:spacing w:after="0"/>
              <w:rPr>
                <w:rFonts w:ascii="Arial" w:hAnsi="Arial" w:cs="Arial"/>
              </w:rPr>
            </w:pPr>
            <w:proofErr w:type="spellStart"/>
            <w:r>
              <w:rPr>
                <w:rFonts w:ascii="Arial" w:hAnsi="Arial" w:cs="Arial"/>
              </w:rPr>
              <w:t>ZONE_flux</w:t>
            </w:r>
            <w:proofErr w:type="spellEnd"/>
            <w:r>
              <w:rPr>
                <w:rFonts w:ascii="Arial" w:hAnsi="Arial" w:cs="Arial"/>
              </w:rPr>
              <w:t xml:space="preserve"> (circuits)</w:t>
            </w:r>
          </w:p>
          <w:p w:rsidR="00F76A6B" w:rsidRDefault="00F76A6B" w:rsidP="00F76A6B">
            <w:pPr>
              <w:spacing w:after="0"/>
              <w:rPr>
                <w:rFonts w:ascii="Arial" w:hAnsi="Arial" w:cs="Arial"/>
              </w:rPr>
            </w:pPr>
            <w:proofErr w:type="spellStart"/>
            <w:r>
              <w:rPr>
                <w:rFonts w:ascii="Arial" w:hAnsi="Arial" w:cs="Arial"/>
              </w:rPr>
              <w:t>ZONE_flux</w:t>
            </w:r>
            <w:proofErr w:type="spellEnd"/>
            <w:r>
              <w:rPr>
                <w:rFonts w:ascii="Arial" w:hAnsi="Arial" w:cs="Arial"/>
              </w:rPr>
              <w:t xml:space="preserve"> point d’eau</w:t>
            </w:r>
          </w:p>
          <w:p w:rsidR="00F76A6B" w:rsidRDefault="00F76A6B" w:rsidP="00F76A6B">
            <w:pPr>
              <w:spacing w:after="0"/>
              <w:rPr>
                <w:rFonts w:ascii="Arial" w:hAnsi="Arial" w:cs="Arial"/>
              </w:rPr>
            </w:pPr>
            <w:proofErr w:type="spellStart"/>
            <w:r>
              <w:rPr>
                <w:rFonts w:ascii="Arial" w:hAnsi="Arial" w:cs="Arial"/>
              </w:rPr>
              <w:t>ZONE_flux</w:t>
            </w:r>
            <w:proofErr w:type="spellEnd"/>
            <w:r>
              <w:rPr>
                <w:rFonts w:ascii="Arial" w:hAnsi="Arial" w:cs="Arial"/>
              </w:rPr>
              <w:t xml:space="preserve"> sale</w:t>
            </w:r>
          </w:p>
          <w:p w:rsidR="00F76A6B" w:rsidRDefault="00F76A6B" w:rsidP="00F76A6B">
            <w:pPr>
              <w:spacing w:after="0"/>
              <w:rPr>
                <w:rFonts w:ascii="Arial" w:hAnsi="Arial" w:cs="Arial"/>
              </w:rPr>
            </w:pPr>
            <w:proofErr w:type="spellStart"/>
            <w:r>
              <w:rPr>
                <w:rFonts w:ascii="Arial" w:hAnsi="Arial" w:cs="Arial"/>
              </w:rPr>
              <w:t>ZONE_grand</w:t>
            </w:r>
            <w:proofErr w:type="spellEnd"/>
            <w:r>
              <w:rPr>
                <w:rFonts w:ascii="Arial" w:hAnsi="Arial" w:cs="Arial"/>
              </w:rPr>
              <w:t>-froid</w:t>
            </w:r>
          </w:p>
          <w:p w:rsidR="00F76A6B" w:rsidRDefault="00F76A6B" w:rsidP="00F76A6B">
            <w:pPr>
              <w:spacing w:after="0"/>
              <w:rPr>
                <w:rFonts w:ascii="Arial" w:hAnsi="Arial" w:cs="Arial"/>
              </w:rPr>
            </w:pPr>
            <w:r>
              <w:rPr>
                <w:rFonts w:ascii="Arial" w:hAnsi="Arial" w:cs="Arial"/>
              </w:rPr>
              <w:t>ZONE_HAND SANIT</w:t>
            </w:r>
          </w:p>
          <w:p w:rsidR="00F76A6B" w:rsidRDefault="00F76A6B" w:rsidP="00F76A6B">
            <w:pPr>
              <w:spacing w:after="0"/>
              <w:rPr>
                <w:rFonts w:ascii="Arial" w:hAnsi="Arial" w:cs="Arial"/>
              </w:rPr>
            </w:pPr>
            <w:proofErr w:type="spellStart"/>
            <w:r>
              <w:rPr>
                <w:rFonts w:ascii="Arial" w:hAnsi="Arial" w:cs="Arial"/>
              </w:rPr>
              <w:t>ZONE_non</w:t>
            </w:r>
            <w:proofErr w:type="spellEnd"/>
            <w:r>
              <w:rPr>
                <w:rFonts w:ascii="Arial" w:hAnsi="Arial" w:cs="Arial"/>
              </w:rPr>
              <w:t xml:space="preserve"> accessible au public</w:t>
            </w:r>
          </w:p>
          <w:p w:rsidR="00F76A6B" w:rsidRDefault="00F76A6B" w:rsidP="00F76A6B">
            <w:pPr>
              <w:spacing w:after="0"/>
              <w:rPr>
                <w:rFonts w:ascii="Arial" w:hAnsi="Arial" w:cs="Arial"/>
              </w:rPr>
            </w:pPr>
            <w:proofErr w:type="spellStart"/>
            <w:r>
              <w:rPr>
                <w:rFonts w:ascii="Arial" w:hAnsi="Arial" w:cs="Arial"/>
              </w:rPr>
              <w:t>ZONE_radioprotection</w:t>
            </w:r>
            <w:proofErr w:type="spellEnd"/>
          </w:p>
          <w:p w:rsidR="00F76A6B" w:rsidRDefault="00F76A6B" w:rsidP="00F76A6B">
            <w:pPr>
              <w:spacing w:after="0"/>
              <w:rPr>
                <w:rFonts w:ascii="Arial" w:hAnsi="Arial" w:cs="Arial"/>
              </w:rPr>
            </w:pPr>
            <w:proofErr w:type="spellStart"/>
            <w:r>
              <w:rPr>
                <w:rFonts w:ascii="Arial" w:hAnsi="Arial" w:cs="Arial"/>
              </w:rPr>
              <w:t>ZONE_secteur</w:t>
            </w:r>
            <w:proofErr w:type="spellEnd"/>
            <w:r>
              <w:rPr>
                <w:rFonts w:ascii="Arial" w:hAnsi="Arial" w:cs="Arial"/>
              </w:rPr>
              <w:t xml:space="preserve"> hachure</w:t>
            </w:r>
          </w:p>
          <w:p w:rsidR="00F76A6B" w:rsidRDefault="00F76A6B" w:rsidP="00F76A6B">
            <w:pPr>
              <w:spacing w:after="0"/>
              <w:rPr>
                <w:rFonts w:ascii="Arial" w:hAnsi="Arial" w:cs="Arial"/>
                <w:noProof/>
                <w:lang w:eastAsia="fr-FR"/>
              </w:rPr>
            </w:pPr>
          </w:p>
        </w:tc>
        <w:tc>
          <w:tcPr>
            <w:tcW w:w="2694" w:type="dxa"/>
          </w:tcPr>
          <w:p w:rsidR="00F76A6B" w:rsidRDefault="00F76A6B" w:rsidP="00F76A6B">
            <w:pPr>
              <w:autoSpaceDE w:val="0"/>
              <w:autoSpaceDN w:val="0"/>
              <w:adjustRightInd w:val="0"/>
              <w:spacing w:after="0" w:line="240" w:lineRule="auto"/>
              <w:rPr>
                <w:rFonts w:ascii="Arial" w:hAnsi="Arial" w:cs="Arial"/>
                <w:b/>
                <w:bCs/>
                <w:color w:val="000000"/>
                <w:sz w:val="24"/>
                <w:szCs w:val="24"/>
              </w:rPr>
            </w:pPr>
          </w:p>
        </w:tc>
        <w:tc>
          <w:tcPr>
            <w:tcW w:w="2850" w:type="dxa"/>
            <w:shd w:val="clear" w:color="auto" w:fill="auto"/>
          </w:tcPr>
          <w:p w:rsidR="00F76A6B" w:rsidRDefault="00F76A6B" w:rsidP="00F76A6B">
            <w:pPr>
              <w:rPr>
                <w:rFonts w:ascii="Arial" w:hAnsi="Arial" w:cs="Arial"/>
                <w:b/>
                <w:bCs/>
                <w:color w:val="000000"/>
                <w:sz w:val="24"/>
                <w:szCs w:val="24"/>
              </w:rPr>
            </w:pPr>
          </w:p>
        </w:tc>
      </w:tr>
    </w:tbl>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Default="00F76A6B" w:rsidP="005941DD">
      <w:pPr>
        <w:spacing w:after="0"/>
        <w:rPr>
          <w:rFonts w:ascii="Arial" w:hAnsi="Arial" w:cs="Arial"/>
          <w:color w:val="000000"/>
          <w:sz w:val="23"/>
          <w:szCs w:val="23"/>
        </w:rPr>
      </w:pPr>
    </w:p>
    <w:p w:rsidR="00F76A6B" w:rsidRPr="000A59B4" w:rsidRDefault="00F76A6B" w:rsidP="005941DD">
      <w:pPr>
        <w:spacing w:after="0"/>
        <w:rPr>
          <w:rFonts w:ascii="Arial" w:hAnsi="Arial" w:cs="Arial"/>
          <w:color w:val="000000"/>
          <w:sz w:val="23"/>
          <w:szCs w:val="23"/>
        </w:rPr>
      </w:pPr>
    </w:p>
    <w:p w:rsidR="00303283" w:rsidRDefault="00303283" w:rsidP="005941DD">
      <w:pPr>
        <w:autoSpaceDE w:val="0"/>
        <w:autoSpaceDN w:val="0"/>
        <w:adjustRightInd w:val="0"/>
        <w:spacing w:after="0" w:line="240" w:lineRule="auto"/>
        <w:rPr>
          <w:rFonts w:ascii="Arial" w:hAnsi="Arial" w:cs="Arial"/>
          <w:color w:val="000000"/>
          <w:sz w:val="23"/>
          <w:szCs w:val="28"/>
          <w:bdr w:val="single" w:sz="4" w:space="0" w:color="auto" w:shadow="1"/>
        </w:rPr>
      </w:pPr>
    </w:p>
    <w:p w:rsidR="00577DD2" w:rsidRPr="00577DD2" w:rsidRDefault="00577DD2" w:rsidP="005941DD">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bdr w:val="single" w:sz="4" w:space="0" w:color="auto" w:shadow="1"/>
        </w:rPr>
        <w:t>ANNEXE 3</w:t>
      </w:r>
      <w:r w:rsidRPr="00577DD2">
        <w:rPr>
          <w:rFonts w:ascii="Arial" w:hAnsi="Arial" w:cs="Arial"/>
          <w:color w:val="000000"/>
          <w:sz w:val="23"/>
          <w:szCs w:val="28"/>
        </w:rPr>
        <w:t xml:space="preserve">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b/>
          <w:bCs/>
          <w:color w:val="000000"/>
          <w:sz w:val="23"/>
          <w:szCs w:val="28"/>
        </w:rPr>
        <w:t xml:space="preserve">PRINCIPES DE REPERAGES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b/>
          <w:bCs/>
          <w:color w:val="000000"/>
          <w:sz w:val="23"/>
          <w:szCs w:val="28"/>
        </w:rPr>
        <w:t xml:space="preserve">Numérotation des locaux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rPr>
        <w:t>Le but de cette annexe est de codifier les noms de fichiers en fonction des infrastructures dont le CH</w:t>
      </w:r>
      <w:r>
        <w:rPr>
          <w:rFonts w:ascii="Arial" w:hAnsi="Arial" w:cs="Arial"/>
          <w:color w:val="000000"/>
          <w:sz w:val="23"/>
          <w:szCs w:val="28"/>
        </w:rPr>
        <w:t>RU de Brest</w:t>
      </w:r>
      <w:r w:rsidRPr="00577DD2">
        <w:rPr>
          <w:rFonts w:ascii="Arial" w:hAnsi="Arial" w:cs="Arial"/>
          <w:color w:val="000000"/>
          <w:sz w:val="23"/>
          <w:szCs w:val="28"/>
        </w:rPr>
        <w:t xml:space="preserve"> à la charge. </w:t>
      </w:r>
    </w:p>
    <w:p w:rsidR="008E13BE" w:rsidRDefault="00577DD2" w:rsidP="00577DD2">
      <w:pPr>
        <w:rPr>
          <w:rFonts w:ascii="Arial" w:hAnsi="Arial" w:cs="Arial"/>
          <w:color w:val="000000"/>
          <w:sz w:val="23"/>
          <w:szCs w:val="28"/>
        </w:rPr>
      </w:pPr>
      <w:r w:rsidRPr="00577DD2">
        <w:rPr>
          <w:rFonts w:ascii="Arial" w:hAnsi="Arial" w:cs="Arial"/>
          <w:color w:val="000000"/>
          <w:sz w:val="23"/>
          <w:szCs w:val="28"/>
        </w:rPr>
        <w:t>Définition du nom du bâtiment et de l’abréviation des niveaux</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bdr w:val="single" w:sz="4" w:space="0" w:color="auto" w:shadow="1"/>
        </w:rPr>
        <w:t>ANNEXES 4</w:t>
      </w:r>
      <w:r w:rsidRPr="00577DD2">
        <w:rPr>
          <w:rFonts w:ascii="Arial" w:hAnsi="Arial" w:cs="Arial"/>
          <w:color w:val="000000"/>
          <w:sz w:val="23"/>
          <w:szCs w:val="28"/>
        </w:rPr>
        <w:t xml:space="preserve">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b/>
          <w:bCs/>
          <w:color w:val="000000"/>
          <w:sz w:val="23"/>
          <w:szCs w:val="28"/>
        </w:rPr>
        <w:t xml:space="preserve">TYPES DE MOTIFS LINEAIRES REFERENCEES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rPr>
        <w:t xml:space="preserve">Cette annexe comprend 1 feuille (celle-ci non comprise) </w:t>
      </w:r>
    </w:p>
    <w:p w:rsidR="00577DD2" w:rsidRPr="00577DD2" w:rsidRDefault="00577DD2" w:rsidP="00577DD2">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rPr>
        <w:t xml:space="preserve">Le but de cette annexe est de définir les types de lignes utilisés afin de clarifier la lecture des plans en fonction de la destination des réseaux. </w:t>
      </w:r>
    </w:p>
    <w:p w:rsidR="00577DD2" w:rsidRDefault="00577DD2" w:rsidP="00577DD2">
      <w:pPr>
        <w:rPr>
          <w:rFonts w:ascii="Arial" w:hAnsi="Arial" w:cs="Arial"/>
          <w:color w:val="000000"/>
          <w:sz w:val="23"/>
          <w:szCs w:val="28"/>
        </w:rPr>
      </w:pPr>
      <w:r w:rsidRPr="00577DD2">
        <w:rPr>
          <w:rFonts w:ascii="Arial" w:hAnsi="Arial" w:cs="Arial"/>
          <w:color w:val="000000"/>
          <w:sz w:val="23"/>
          <w:szCs w:val="28"/>
        </w:rPr>
        <w:t>Les données suivantes doivent être utilisées et recréées dans le cas de l’utilisation d’un logiciel autre qu’A</w:t>
      </w:r>
      <w:r w:rsidR="008E13BE">
        <w:rPr>
          <w:rFonts w:ascii="Arial" w:hAnsi="Arial" w:cs="Arial"/>
          <w:color w:val="000000"/>
          <w:sz w:val="23"/>
          <w:szCs w:val="28"/>
        </w:rPr>
        <w:t>UTOCAD</w:t>
      </w:r>
      <w:r w:rsidRPr="00577DD2">
        <w:rPr>
          <w:rFonts w:ascii="Arial" w:hAnsi="Arial" w:cs="Arial"/>
          <w:color w:val="000000"/>
          <w:sz w:val="23"/>
          <w:szCs w:val="28"/>
        </w:rPr>
        <w:t xml:space="preserve"> et ne permettant pas l’ouverture du fichier gabarit.</w:t>
      </w:r>
    </w:p>
    <w:p w:rsidR="001704F9" w:rsidRPr="00577DD2" w:rsidRDefault="001704F9" w:rsidP="001704F9">
      <w:pPr>
        <w:autoSpaceDE w:val="0"/>
        <w:autoSpaceDN w:val="0"/>
        <w:adjustRightInd w:val="0"/>
        <w:spacing w:after="0" w:line="240" w:lineRule="auto"/>
        <w:rPr>
          <w:rFonts w:ascii="Arial" w:hAnsi="Arial" w:cs="Arial"/>
          <w:color w:val="000000"/>
          <w:sz w:val="23"/>
          <w:szCs w:val="28"/>
        </w:rPr>
      </w:pPr>
      <w:r w:rsidRPr="00577DD2">
        <w:rPr>
          <w:rFonts w:ascii="Arial" w:hAnsi="Arial" w:cs="Arial"/>
          <w:color w:val="000000"/>
          <w:sz w:val="23"/>
          <w:szCs w:val="28"/>
          <w:bdr w:val="single" w:sz="4" w:space="0" w:color="auto" w:shadow="1"/>
        </w:rPr>
        <w:t xml:space="preserve">ANNEXES </w:t>
      </w:r>
      <w:r>
        <w:rPr>
          <w:rFonts w:ascii="Arial" w:hAnsi="Arial" w:cs="Arial"/>
          <w:color w:val="000000"/>
          <w:sz w:val="23"/>
          <w:szCs w:val="28"/>
          <w:bdr w:val="single" w:sz="4" w:space="0" w:color="auto" w:shadow="1"/>
        </w:rPr>
        <w:t>5</w:t>
      </w:r>
      <w:r w:rsidRPr="00577DD2">
        <w:rPr>
          <w:rFonts w:ascii="Arial" w:hAnsi="Arial" w:cs="Arial"/>
          <w:color w:val="000000"/>
          <w:sz w:val="23"/>
          <w:szCs w:val="28"/>
        </w:rPr>
        <w:t xml:space="preserve"> </w:t>
      </w:r>
    </w:p>
    <w:p w:rsidR="001704F9" w:rsidRPr="00577DD2" w:rsidRDefault="001704F9" w:rsidP="001704F9">
      <w:pPr>
        <w:autoSpaceDE w:val="0"/>
        <w:autoSpaceDN w:val="0"/>
        <w:adjustRightInd w:val="0"/>
        <w:spacing w:after="0" w:line="240" w:lineRule="auto"/>
        <w:rPr>
          <w:rFonts w:ascii="Arial" w:hAnsi="Arial" w:cs="Arial"/>
          <w:color w:val="000000"/>
          <w:sz w:val="23"/>
          <w:szCs w:val="28"/>
        </w:rPr>
      </w:pPr>
      <w:r>
        <w:rPr>
          <w:rFonts w:ascii="Arial" w:hAnsi="Arial" w:cs="Arial"/>
          <w:b/>
          <w:bCs/>
          <w:color w:val="000000"/>
          <w:sz w:val="23"/>
          <w:szCs w:val="28"/>
        </w:rPr>
        <w:t>PRESENTATION DES PLANS SUR AUTOCAD</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0_Masse</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1_Plan bâtiment</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2_Coupe</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3_Façade Origine scannée</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4_Structure Origine scannée</w:t>
      </w:r>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 xml:space="preserve">5_TECHN &amp; DOE communs </w:t>
      </w:r>
      <w:proofErr w:type="spellStart"/>
      <w:r>
        <w:rPr>
          <w:rFonts w:ascii="Arial" w:hAnsi="Arial" w:cs="Arial"/>
          <w:color w:val="000000"/>
          <w:sz w:val="23"/>
          <w:szCs w:val="28"/>
        </w:rPr>
        <w:t>Ts</w:t>
      </w:r>
      <w:proofErr w:type="spellEnd"/>
      <w:r>
        <w:rPr>
          <w:rFonts w:ascii="Arial" w:hAnsi="Arial" w:cs="Arial"/>
          <w:color w:val="000000"/>
          <w:sz w:val="23"/>
          <w:szCs w:val="28"/>
        </w:rPr>
        <w:t xml:space="preserve"> Bât </w:t>
      </w:r>
      <w:proofErr w:type="spellStart"/>
      <w:r>
        <w:rPr>
          <w:rFonts w:ascii="Arial" w:hAnsi="Arial" w:cs="Arial"/>
          <w:color w:val="000000"/>
          <w:sz w:val="23"/>
          <w:szCs w:val="28"/>
        </w:rPr>
        <w:t>Ts</w:t>
      </w:r>
      <w:proofErr w:type="spellEnd"/>
      <w:r>
        <w:rPr>
          <w:rFonts w:ascii="Arial" w:hAnsi="Arial" w:cs="Arial"/>
          <w:color w:val="000000"/>
          <w:sz w:val="23"/>
          <w:szCs w:val="28"/>
        </w:rPr>
        <w:t xml:space="preserve"> </w:t>
      </w:r>
      <w:proofErr w:type="spellStart"/>
      <w:r>
        <w:rPr>
          <w:rFonts w:ascii="Arial" w:hAnsi="Arial" w:cs="Arial"/>
          <w:color w:val="000000"/>
          <w:sz w:val="23"/>
          <w:szCs w:val="28"/>
        </w:rPr>
        <w:t>Niv</w:t>
      </w:r>
      <w:proofErr w:type="spellEnd"/>
    </w:p>
    <w:p w:rsidR="001704F9" w:rsidRDefault="001704F9" w:rsidP="001704F9">
      <w:pPr>
        <w:spacing w:after="0" w:line="240" w:lineRule="auto"/>
        <w:rPr>
          <w:rFonts w:ascii="Arial" w:hAnsi="Arial" w:cs="Arial"/>
          <w:color w:val="000000"/>
          <w:sz w:val="23"/>
          <w:szCs w:val="28"/>
        </w:rPr>
      </w:pPr>
      <w:r>
        <w:rPr>
          <w:rFonts w:ascii="Arial" w:hAnsi="Arial" w:cs="Arial"/>
          <w:color w:val="000000"/>
          <w:sz w:val="23"/>
          <w:szCs w:val="28"/>
        </w:rPr>
        <w:t>6_RES scannés</w:t>
      </w:r>
    </w:p>
    <w:p w:rsidR="001704F9" w:rsidRPr="00577DD2" w:rsidRDefault="001704F9" w:rsidP="001704F9">
      <w:pPr>
        <w:spacing w:after="0" w:line="240" w:lineRule="auto"/>
        <w:rPr>
          <w:sz w:val="23"/>
        </w:rPr>
      </w:pPr>
      <w:r>
        <w:rPr>
          <w:rFonts w:ascii="Arial" w:hAnsi="Arial" w:cs="Arial"/>
          <w:color w:val="000000"/>
          <w:sz w:val="23"/>
          <w:szCs w:val="28"/>
        </w:rPr>
        <w:t>7_Cadastre Division parcellaire</w:t>
      </w:r>
    </w:p>
    <w:sectPr w:rsidR="001704F9" w:rsidRPr="00577DD2" w:rsidSect="001C1D27">
      <w:footerReference w:type="default" r:id="rId11"/>
      <w:pgSz w:w="16838" w:h="11906" w:orient="landscape"/>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0" w:author="ERDMANN" w:date="2018-03-15T09:35:00Z" w:initials="RE">
    <w:p w:rsidR="0093660D" w:rsidRDefault="0093660D">
      <w:pPr>
        <w:pStyle w:val="Commentaire"/>
      </w:pPr>
      <w:r>
        <w:rPr>
          <w:rStyle w:val="Marquedecommentaire"/>
        </w:rPr>
        <w:annotationRef/>
      </w:r>
      <w:r>
        <w:t>Manque une date</w:t>
      </w:r>
    </w:p>
  </w:comment>
  <w:comment w:id="97" w:author="ERDMANN" w:date="2018-03-15T09:38:00Z" w:initials="RE">
    <w:p w:rsidR="0093660D" w:rsidRDefault="0093660D">
      <w:pPr>
        <w:pStyle w:val="Commentaire"/>
      </w:pPr>
      <w:r>
        <w:rPr>
          <w:rStyle w:val="Marquedecommentaire"/>
        </w:rPr>
        <w:annotationRef/>
      </w:r>
      <w:r>
        <w:t>Manque la fin de la phrase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60D" w:rsidRDefault="0093660D" w:rsidP="004D528D">
      <w:pPr>
        <w:spacing w:after="0" w:line="240" w:lineRule="auto"/>
      </w:pPr>
      <w:r>
        <w:separator/>
      </w:r>
    </w:p>
  </w:endnote>
  <w:endnote w:type="continuationSeparator" w:id="0">
    <w:p w:rsidR="0093660D" w:rsidRDefault="0093660D" w:rsidP="004D5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085968"/>
      <w:docPartObj>
        <w:docPartGallery w:val="Page Numbers (Bottom of Page)"/>
        <w:docPartUnique/>
      </w:docPartObj>
    </w:sdtPr>
    <w:sdtContent>
      <w:p w:rsidR="0093660D" w:rsidRDefault="0093660D">
        <w:pPr>
          <w:pStyle w:val="Pieddepage"/>
          <w:jc w:val="right"/>
        </w:pPr>
        <w:r>
          <w:rPr>
            <w:i/>
          </w:rPr>
          <w:t xml:space="preserve">Page </w:t>
        </w:r>
        <w:r w:rsidRPr="00BB0A33">
          <w:rPr>
            <w:i/>
          </w:rPr>
          <w:t xml:space="preserve"> </w:t>
        </w:r>
        <w:r w:rsidRPr="00BB0A33">
          <w:rPr>
            <w:i/>
          </w:rPr>
          <w:fldChar w:fldCharType="begin"/>
        </w:r>
        <w:r w:rsidRPr="00BB0A33">
          <w:rPr>
            <w:i/>
          </w:rPr>
          <w:instrText xml:space="preserve"> PAGE   \* MERGEFORMAT </w:instrText>
        </w:r>
        <w:r w:rsidRPr="00BB0A33">
          <w:rPr>
            <w:i/>
          </w:rPr>
          <w:fldChar w:fldCharType="separate"/>
        </w:r>
        <w:r w:rsidR="003419B8">
          <w:rPr>
            <w:i/>
            <w:noProof/>
          </w:rPr>
          <w:t>24</w:t>
        </w:r>
        <w:r w:rsidRPr="00BB0A33">
          <w:rPr>
            <w:i/>
          </w:rPr>
          <w:fldChar w:fldCharType="end"/>
        </w:r>
        <w:r>
          <w:t xml:space="preserve"> </w:t>
        </w:r>
      </w:p>
    </w:sdtContent>
  </w:sdt>
  <w:p w:rsidR="0093660D" w:rsidRDefault="0093660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60D" w:rsidRDefault="0093660D" w:rsidP="004D528D">
      <w:pPr>
        <w:spacing w:after="0" w:line="240" w:lineRule="auto"/>
      </w:pPr>
      <w:r>
        <w:separator/>
      </w:r>
    </w:p>
  </w:footnote>
  <w:footnote w:type="continuationSeparator" w:id="0">
    <w:p w:rsidR="0093660D" w:rsidRDefault="0093660D" w:rsidP="004D52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B36A6"/>
    <w:multiLevelType w:val="hybridMultilevel"/>
    <w:tmpl w:val="76504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EE6D2C"/>
    <w:multiLevelType w:val="hybridMultilevel"/>
    <w:tmpl w:val="79981BE0"/>
    <w:lvl w:ilvl="0" w:tplc="9894098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D528D"/>
    <w:rsid w:val="00014B41"/>
    <w:rsid w:val="00023F02"/>
    <w:rsid w:val="00025D24"/>
    <w:rsid w:val="0003312D"/>
    <w:rsid w:val="00054BA0"/>
    <w:rsid w:val="000604B1"/>
    <w:rsid w:val="00095F8F"/>
    <w:rsid w:val="000A59B4"/>
    <w:rsid w:val="000C2A47"/>
    <w:rsid w:val="000C336D"/>
    <w:rsid w:val="000C3502"/>
    <w:rsid w:val="000F48B0"/>
    <w:rsid w:val="001077AB"/>
    <w:rsid w:val="00110C3A"/>
    <w:rsid w:val="00132185"/>
    <w:rsid w:val="00143949"/>
    <w:rsid w:val="001461F8"/>
    <w:rsid w:val="00165532"/>
    <w:rsid w:val="001661E0"/>
    <w:rsid w:val="001704F9"/>
    <w:rsid w:val="001743A4"/>
    <w:rsid w:val="0018436A"/>
    <w:rsid w:val="00195FDA"/>
    <w:rsid w:val="001A27DA"/>
    <w:rsid w:val="001A5BF9"/>
    <w:rsid w:val="001C1D27"/>
    <w:rsid w:val="001C39B9"/>
    <w:rsid w:val="001D5023"/>
    <w:rsid w:val="001F488F"/>
    <w:rsid w:val="00210532"/>
    <w:rsid w:val="0021078C"/>
    <w:rsid w:val="002145AF"/>
    <w:rsid w:val="00220871"/>
    <w:rsid w:val="00227BCD"/>
    <w:rsid w:val="00237FFB"/>
    <w:rsid w:val="00260A6D"/>
    <w:rsid w:val="00263BE1"/>
    <w:rsid w:val="00272B98"/>
    <w:rsid w:val="00282EA9"/>
    <w:rsid w:val="002837C0"/>
    <w:rsid w:val="00291E6B"/>
    <w:rsid w:val="002B5714"/>
    <w:rsid w:val="00303283"/>
    <w:rsid w:val="00335120"/>
    <w:rsid w:val="003419B8"/>
    <w:rsid w:val="00347559"/>
    <w:rsid w:val="003909BD"/>
    <w:rsid w:val="003B2D9F"/>
    <w:rsid w:val="003B7F06"/>
    <w:rsid w:val="003C3CA2"/>
    <w:rsid w:val="003E25FF"/>
    <w:rsid w:val="0043624B"/>
    <w:rsid w:val="00446DB3"/>
    <w:rsid w:val="00463A6D"/>
    <w:rsid w:val="004904BF"/>
    <w:rsid w:val="00492BD5"/>
    <w:rsid w:val="00494C71"/>
    <w:rsid w:val="004A17EF"/>
    <w:rsid w:val="004B5D9A"/>
    <w:rsid w:val="004D528D"/>
    <w:rsid w:val="004D7DBC"/>
    <w:rsid w:val="004F2869"/>
    <w:rsid w:val="00515CDB"/>
    <w:rsid w:val="00526FBB"/>
    <w:rsid w:val="005561B9"/>
    <w:rsid w:val="00577DD2"/>
    <w:rsid w:val="00590D39"/>
    <w:rsid w:val="00591884"/>
    <w:rsid w:val="005941DD"/>
    <w:rsid w:val="005A3775"/>
    <w:rsid w:val="005B0829"/>
    <w:rsid w:val="005C0788"/>
    <w:rsid w:val="005F5461"/>
    <w:rsid w:val="005F5AEF"/>
    <w:rsid w:val="00602477"/>
    <w:rsid w:val="00604FFC"/>
    <w:rsid w:val="006052E9"/>
    <w:rsid w:val="00624706"/>
    <w:rsid w:val="00631114"/>
    <w:rsid w:val="00634397"/>
    <w:rsid w:val="00635793"/>
    <w:rsid w:val="00652F6F"/>
    <w:rsid w:val="00663EA5"/>
    <w:rsid w:val="006A5191"/>
    <w:rsid w:val="006B21D7"/>
    <w:rsid w:val="006C417C"/>
    <w:rsid w:val="006D4101"/>
    <w:rsid w:val="006D5F72"/>
    <w:rsid w:val="006F54E7"/>
    <w:rsid w:val="006F5A44"/>
    <w:rsid w:val="00700C7E"/>
    <w:rsid w:val="00705F24"/>
    <w:rsid w:val="007179FB"/>
    <w:rsid w:val="0073763D"/>
    <w:rsid w:val="007547BF"/>
    <w:rsid w:val="00773A00"/>
    <w:rsid w:val="007933FE"/>
    <w:rsid w:val="00795877"/>
    <w:rsid w:val="007A0471"/>
    <w:rsid w:val="007A088B"/>
    <w:rsid w:val="007E7432"/>
    <w:rsid w:val="007F3904"/>
    <w:rsid w:val="007F5684"/>
    <w:rsid w:val="00815898"/>
    <w:rsid w:val="00816CF7"/>
    <w:rsid w:val="00832E5F"/>
    <w:rsid w:val="008363AB"/>
    <w:rsid w:val="00836CDC"/>
    <w:rsid w:val="008377B4"/>
    <w:rsid w:val="00845EA8"/>
    <w:rsid w:val="008513E2"/>
    <w:rsid w:val="00866168"/>
    <w:rsid w:val="008736AB"/>
    <w:rsid w:val="00883852"/>
    <w:rsid w:val="00890419"/>
    <w:rsid w:val="0089415F"/>
    <w:rsid w:val="008B0907"/>
    <w:rsid w:val="008C0F07"/>
    <w:rsid w:val="008C7147"/>
    <w:rsid w:val="008D2FF2"/>
    <w:rsid w:val="008E13BE"/>
    <w:rsid w:val="008E3950"/>
    <w:rsid w:val="008F2CB9"/>
    <w:rsid w:val="008F5B83"/>
    <w:rsid w:val="00900F16"/>
    <w:rsid w:val="00902220"/>
    <w:rsid w:val="009169A9"/>
    <w:rsid w:val="009261DD"/>
    <w:rsid w:val="0093660D"/>
    <w:rsid w:val="0095222C"/>
    <w:rsid w:val="009636E9"/>
    <w:rsid w:val="009A6364"/>
    <w:rsid w:val="009A64DA"/>
    <w:rsid w:val="009B765D"/>
    <w:rsid w:val="009C29C6"/>
    <w:rsid w:val="009D0884"/>
    <w:rsid w:val="009E0C77"/>
    <w:rsid w:val="009E7016"/>
    <w:rsid w:val="00A06D64"/>
    <w:rsid w:val="00A261A3"/>
    <w:rsid w:val="00A31CA6"/>
    <w:rsid w:val="00A5125C"/>
    <w:rsid w:val="00A52D77"/>
    <w:rsid w:val="00A52F9D"/>
    <w:rsid w:val="00A53387"/>
    <w:rsid w:val="00A63186"/>
    <w:rsid w:val="00A72505"/>
    <w:rsid w:val="00A90EA0"/>
    <w:rsid w:val="00A93F32"/>
    <w:rsid w:val="00AC49A3"/>
    <w:rsid w:val="00AE2B40"/>
    <w:rsid w:val="00AF5AF8"/>
    <w:rsid w:val="00AF5E7C"/>
    <w:rsid w:val="00B07B45"/>
    <w:rsid w:val="00B63CF2"/>
    <w:rsid w:val="00B8644D"/>
    <w:rsid w:val="00B9429E"/>
    <w:rsid w:val="00BB0A33"/>
    <w:rsid w:val="00C01FF3"/>
    <w:rsid w:val="00C205E2"/>
    <w:rsid w:val="00C23803"/>
    <w:rsid w:val="00C322C0"/>
    <w:rsid w:val="00C716BC"/>
    <w:rsid w:val="00C9135C"/>
    <w:rsid w:val="00C97A27"/>
    <w:rsid w:val="00CA1BB9"/>
    <w:rsid w:val="00CB0381"/>
    <w:rsid w:val="00CB2A8D"/>
    <w:rsid w:val="00CE3D84"/>
    <w:rsid w:val="00CE68C7"/>
    <w:rsid w:val="00D015C7"/>
    <w:rsid w:val="00D03B29"/>
    <w:rsid w:val="00D06046"/>
    <w:rsid w:val="00D32315"/>
    <w:rsid w:val="00D32DA1"/>
    <w:rsid w:val="00D342E2"/>
    <w:rsid w:val="00D34326"/>
    <w:rsid w:val="00D3780E"/>
    <w:rsid w:val="00D403EE"/>
    <w:rsid w:val="00D6246B"/>
    <w:rsid w:val="00D72E16"/>
    <w:rsid w:val="00D73423"/>
    <w:rsid w:val="00D74C32"/>
    <w:rsid w:val="00D87BB1"/>
    <w:rsid w:val="00D942A8"/>
    <w:rsid w:val="00DA6978"/>
    <w:rsid w:val="00E00C4A"/>
    <w:rsid w:val="00E21FBA"/>
    <w:rsid w:val="00E233D2"/>
    <w:rsid w:val="00E510A7"/>
    <w:rsid w:val="00E5248D"/>
    <w:rsid w:val="00E81363"/>
    <w:rsid w:val="00EA22B6"/>
    <w:rsid w:val="00EB7843"/>
    <w:rsid w:val="00EC6EF3"/>
    <w:rsid w:val="00ED4A2E"/>
    <w:rsid w:val="00F23656"/>
    <w:rsid w:val="00F56BCA"/>
    <w:rsid w:val="00F61EFA"/>
    <w:rsid w:val="00F62036"/>
    <w:rsid w:val="00F668BA"/>
    <w:rsid w:val="00F675D1"/>
    <w:rsid w:val="00F73AB7"/>
    <w:rsid w:val="00F75BDA"/>
    <w:rsid w:val="00F76A6B"/>
    <w:rsid w:val="00F84AA5"/>
    <w:rsid w:val="00F95976"/>
    <w:rsid w:val="00F96E1F"/>
    <w:rsid w:val="00FA79FA"/>
    <w:rsid w:val="00FB142F"/>
    <w:rsid w:val="00FD2621"/>
    <w:rsid w:val="00FD51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06"/>
    <o:shapelayout v:ext="edit">
      <o:idmap v:ext="edit" data="1"/>
      <o:rules v:ext="edit">
        <o:r id="V:Rule29" type="connector" idref="#_x0000_s1073"/>
        <o:r id="V:Rule30" type="connector" idref="#_x0000_s1076"/>
        <o:r id="V:Rule31" type="connector" idref="#_x0000_s1099"/>
        <o:r id="V:Rule32" type="connector" idref="#_x0000_s1051"/>
        <o:r id="V:Rule33" type="connector" idref="#_x0000_s1079"/>
        <o:r id="V:Rule34" type="connector" idref="#_x0000_s1061"/>
        <o:r id="V:Rule35" type="connector" idref="#_x0000_s1072"/>
        <o:r id="V:Rule36" type="connector" idref="#_x0000_s1103"/>
        <o:r id="V:Rule37" type="connector" idref="#_x0000_s1034"/>
        <o:r id="V:Rule38" type="connector" idref="#_x0000_s1087"/>
        <o:r id="V:Rule39" type="connector" idref="#_x0000_s1083"/>
        <o:r id="V:Rule40" type="connector" idref="#_x0000_s1030"/>
        <o:r id="V:Rule41" type="connector" idref="#_x0000_s1086"/>
        <o:r id="V:Rule42" type="connector" idref="#_x0000_s1069"/>
        <o:r id="V:Rule43" type="connector" idref="#_x0000_s1077"/>
        <o:r id="V:Rule44" type="connector" idref="#_x0000_s1064"/>
        <o:r id="V:Rule45" type="connector" idref="#_x0000_s1033"/>
        <o:r id="V:Rule46" type="connector" idref="#_x0000_s1068"/>
        <o:r id="V:Rule47" type="connector" idref="#_x0000_s1032"/>
        <o:r id="V:Rule48" type="connector" idref="#_x0000_s1029"/>
        <o:r id="V:Rule49" type="connector" idref="#_x0000_s1053"/>
        <o:r id="V:Rule50" type="connector" idref="#_x0000_s1102"/>
        <o:r id="V:Rule51" type="connector" idref="#_x0000_s1041"/>
        <o:r id="V:Rule52" type="connector" idref="#_x0000_s1082"/>
        <o:r id="V:Rule53" type="connector" idref="#_x0000_s1065"/>
        <o:r id="V:Rule54" type="connector" idref="#_x0000_s1060"/>
        <o:r id="V:Rule55" type="connector" idref="#_x0000_s1040"/>
        <o:r id="V:Rule56"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7A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D528D"/>
    <w:pPr>
      <w:autoSpaceDE w:val="0"/>
      <w:autoSpaceDN w:val="0"/>
      <w:adjustRightInd w:val="0"/>
      <w:spacing w:after="0" w:line="240" w:lineRule="auto"/>
    </w:pPr>
    <w:rPr>
      <w:rFonts w:ascii="Times New Roman" w:hAnsi="Times New Roman" w:cs="Times New Roman"/>
      <w:color w:val="000000"/>
      <w:sz w:val="24"/>
      <w:szCs w:val="24"/>
    </w:rPr>
  </w:style>
  <w:style w:type="paragraph" w:styleId="En-tte">
    <w:name w:val="header"/>
    <w:basedOn w:val="Normal"/>
    <w:link w:val="En-tteCar"/>
    <w:uiPriority w:val="99"/>
    <w:unhideWhenUsed/>
    <w:rsid w:val="004D528D"/>
    <w:pPr>
      <w:tabs>
        <w:tab w:val="center" w:pos="4536"/>
        <w:tab w:val="right" w:pos="9072"/>
      </w:tabs>
      <w:spacing w:after="0" w:line="240" w:lineRule="auto"/>
    </w:pPr>
  </w:style>
  <w:style w:type="character" w:customStyle="1" w:styleId="En-tteCar">
    <w:name w:val="En-tête Car"/>
    <w:basedOn w:val="Policepardfaut"/>
    <w:link w:val="En-tte"/>
    <w:uiPriority w:val="99"/>
    <w:rsid w:val="004D528D"/>
  </w:style>
  <w:style w:type="paragraph" w:styleId="Pieddepage">
    <w:name w:val="footer"/>
    <w:basedOn w:val="Normal"/>
    <w:link w:val="PieddepageCar"/>
    <w:uiPriority w:val="99"/>
    <w:unhideWhenUsed/>
    <w:rsid w:val="004D52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528D"/>
  </w:style>
  <w:style w:type="paragraph" w:styleId="Textedebulles">
    <w:name w:val="Balloon Text"/>
    <w:basedOn w:val="Normal"/>
    <w:link w:val="TextedebullesCar"/>
    <w:uiPriority w:val="99"/>
    <w:semiHidden/>
    <w:unhideWhenUsed/>
    <w:rsid w:val="004D528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528D"/>
    <w:rPr>
      <w:rFonts w:ascii="Tahoma" w:hAnsi="Tahoma" w:cs="Tahoma"/>
      <w:sz w:val="16"/>
      <w:szCs w:val="16"/>
    </w:rPr>
  </w:style>
  <w:style w:type="paragraph" w:styleId="Paragraphedeliste">
    <w:name w:val="List Paragraph"/>
    <w:basedOn w:val="Normal"/>
    <w:uiPriority w:val="34"/>
    <w:qFormat/>
    <w:rsid w:val="00227BCD"/>
    <w:pPr>
      <w:ind w:left="720"/>
      <w:contextualSpacing/>
    </w:pPr>
  </w:style>
  <w:style w:type="character" w:styleId="Marquedecommentaire">
    <w:name w:val="annotation reference"/>
    <w:basedOn w:val="Policepardfaut"/>
    <w:uiPriority w:val="99"/>
    <w:semiHidden/>
    <w:unhideWhenUsed/>
    <w:rsid w:val="0093660D"/>
    <w:rPr>
      <w:sz w:val="16"/>
      <w:szCs w:val="16"/>
    </w:rPr>
  </w:style>
  <w:style w:type="paragraph" w:styleId="Commentaire">
    <w:name w:val="annotation text"/>
    <w:basedOn w:val="Normal"/>
    <w:link w:val="CommentaireCar"/>
    <w:uiPriority w:val="99"/>
    <w:semiHidden/>
    <w:unhideWhenUsed/>
    <w:rsid w:val="0093660D"/>
    <w:pPr>
      <w:spacing w:line="240" w:lineRule="auto"/>
    </w:pPr>
    <w:rPr>
      <w:sz w:val="20"/>
      <w:szCs w:val="20"/>
    </w:rPr>
  </w:style>
  <w:style w:type="character" w:customStyle="1" w:styleId="CommentaireCar">
    <w:name w:val="Commentaire Car"/>
    <w:basedOn w:val="Policepardfaut"/>
    <w:link w:val="Commentaire"/>
    <w:uiPriority w:val="99"/>
    <w:semiHidden/>
    <w:rsid w:val="0093660D"/>
    <w:rPr>
      <w:sz w:val="20"/>
      <w:szCs w:val="20"/>
    </w:rPr>
  </w:style>
  <w:style w:type="paragraph" w:styleId="Objetducommentaire">
    <w:name w:val="annotation subject"/>
    <w:basedOn w:val="Commentaire"/>
    <w:next w:val="Commentaire"/>
    <w:link w:val="ObjetducommentaireCar"/>
    <w:uiPriority w:val="99"/>
    <w:semiHidden/>
    <w:unhideWhenUsed/>
    <w:rsid w:val="0093660D"/>
    <w:rPr>
      <w:b/>
      <w:bCs/>
    </w:rPr>
  </w:style>
  <w:style w:type="character" w:customStyle="1" w:styleId="ObjetducommentaireCar">
    <w:name w:val="Objet du commentaire Car"/>
    <w:basedOn w:val="CommentaireCar"/>
    <w:link w:val="Objetducommentaire"/>
    <w:uiPriority w:val="99"/>
    <w:semiHidden/>
    <w:rsid w:val="0093660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421CF-350F-45DC-9271-D925F3E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6004</Words>
  <Characters>33024</Characters>
  <Application>Microsoft Office Word</Application>
  <DocSecurity>4</DocSecurity>
  <Lines>275</Lines>
  <Paragraphs>77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38951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gogeb</dc:creator>
  <cp:lastModifiedBy>ERDMANN</cp:lastModifiedBy>
  <cp:revision>2</cp:revision>
  <cp:lastPrinted>2017-11-17T13:10:00Z</cp:lastPrinted>
  <dcterms:created xsi:type="dcterms:W3CDTF">2018-03-15T08:43:00Z</dcterms:created>
  <dcterms:modified xsi:type="dcterms:W3CDTF">2018-03-15T08:43:00Z</dcterms:modified>
</cp:coreProperties>
</file>